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553A6" w14:textId="77777777" w:rsidR="00BB764D" w:rsidRDefault="00BB764D">
      <w:pPr>
        <w:keepNext/>
        <w:keepLines/>
        <w:widowControl/>
        <w:rPr>
          <w:b/>
        </w:rPr>
      </w:pPr>
    </w:p>
    <w:p w14:paraId="4916F334" w14:textId="77777777" w:rsidR="00FD039A" w:rsidRDefault="00FD039A">
      <w:pPr>
        <w:keepNext/>
        <w:keepLines/>
        <w:widowControl/>
        <w:rPr>
          <w:b/>
        </w:rPr>
      </w:pPr>
    </w:p>
    <w:p w14:paraId="107CDAF3" w14:textId="77777777" w:rsidR="00BB764D" w:rsidRDefault="00BB764D">
      <w:pPr>
        <w:keepNext/>
        <w:keepLines/>
        <w:widowControl/>
        <w:rPr>
          <w:b/>
        </w:rPr>
      </w:pPr>
    </w:p>
    <w:p w14:paraId="20E85394" w14:textId="696F7108" w:rsidR="00BB764D" w:rsidRDefault="00BB764D">
      <w:pPr>
        <w:pStyle w:val="Heading5"/>
        <w:widowControl/>
        <w:spacing w:before="0" w:after="120"/>
        <w:rPr>
          <w:b/>
          <w:i/>
          <w:sz w:val="40"/>
        </w:rPr>
      </w:pPr>
      <w:r>
        <w:rPr>
          <w:b/>
          <w:i/>
          <w:sz w:val="40"/>
        </w:rPr>
        <w:t xml:space="preserve">STCP 06-1 Issue </w:t>
      </w:r>
      <w:r w:rsidR="00DE69F8">
        <w:rPr>
          <w:b/>
          <w:i/>
          <w:sz w:val="40"/>
        </w:rPr>
        <w:t>0</w:t>
      </w:r>
      <w:r w:rsidR="00DE69F8" w:rsidRPr="00471170">
        <w:rPr>
          <w:b/>
          <w:i/>
          <w:sz w:val="40"/>
        </w:rPr>
        <w:t>0</w:t>
      </w:r>
      <w:r w:rsidR="003278AC">
        <w:rPr>
          <w:b/>
          <w:i/>
          <w:sz w:val="40"/>
        </w:rPr>
        <w:t>6</w:t>
      </w:r>
      <w:r w:rsidR="00DE69F8">
        <w:rPr>
          <w:b/>
          <w:i/>
          <w:sz w:val="40"/>
        </w:rPr>
        <w:t xml:space="preserve"> </w:t>
      </w:r>
      <w:ins w:id="0" w:author="Johnson (ESO), Antony" w:date="2023-04-21T18:02:00Z">
        <w:r w:rsidR="00C96764">
          <w:rPr>
            <w:b/>
            <w:i/>
            <w:sz w:val="40"/>
          </w:rPr>
          <w:t>System R</w:t>
        </w:r>
        <w:r w:rsidR="00FE2378">
          <w:rPr>
            <w:b/>
            <w:i/>
            <w:sz w:val="40"/>
          </w:rPr>
          <w:t>est</w:t>
        </w:r>
      </w:ins>
      <w:ins w:id="1" w:author="Johnson (ESO), Antony" w:date="2023-04-21T18:03:00Z">
        <w:r w:rsidR="00FE2378">
          <w:rPr>
            <w:b/>
            <w:i/>
            <w:sz w:val="40"/>
          </w:rPr>
          <w:t>oration</w:t>
        </w:r>
      </w:ins>
      <w:del w:id="2" w:author="Johnson (ESO), Antony" w:date="2023-04-21T18:02:00Z">
        <w:r w:rsidDel="00C96764">
          <w:rPr>
            <w:b/>
            <w:i/>
            <w:sz w:val="40"/>
          </w:rPr>
          <w:delText>Black Start</w:delText>
        </w:r>
      </w:del>
      <w:r>
        <w:rPr>
          <w:b/>
          <w:i/>
          <w:sz w:val="40"/>
        </w:rPr>
        <w:t xml:space="preserve"> </w:t>
      </w:r>
    </w:p>
    <w:p w14:paraId="0BDB0A31" w14:textId="77777777" w:rsidR="00B048D6" w:rsidRDefault="00B048D6">
      <w:pPr>
        <w:keepNext/>
        <w:keepLines/>
        <w:widowControl/>
        <w:rPr>
          <w:ins w:id="3" w:author="Johnson (ESO), Antony" w:date="2023-04-21T18:04:00Z"/>
          <w:sz w:val="24"/>
        </w:rPr>
      </w:pPr>
    </w:p>
    <w:p w14:paraId="6C5F9241" w14:textId="77777777" w:rsidR="00BE1FB0" w:rsidRDefault="00BE1FB0" w:rsidP="00BE1FB0">
      <w:pPr>
        <w:jc w:val="center"/>
        <w:rPr>
          <w:ins w:id="4" w:author="Johnson (ESO), Antony" w:date="2023-04-21T18:04:00Z"/>
          <w:rFonts w:cs="Arial"/>
        </w:rPr>
      </w:pPr>
      <w:ins w:id="5" w:author="Johnson (ESO), Antony" w:date="2023-04-21T18:04:00Z">
        <w:r>
          <w:rPr>
            <w:rFonts w:cs="Arial"/>
          </w:rPr>
          <w:t>CM089 – Electricity System Restoration Standard</w:t>
        </w:r>
      </w:ins>
    </w:p>
    <w:p w14:paraId="5B07F964" w14:textId="77CB61AE" w:rsidR="00BE1FB0" w:rsidRDefault="00276393" w:rsidP="00BE1FB0">
      <w:pPr>
        <w:keepNext/>
        <w:keepLines/>
        <w:widowControl/>
        <w:jc w:val="center"/>
        <w:rPr>
          <w:ins w:id="6" w:author="Johnson (ESO), Antony" w:date="2023-04-21T18:04:00Z"/>
          <w:sz w:val="24"/>
        </w:rPr>
      </w:pPr>
      <w:ins w:id="7" w:author="Johnson (ESO), Antony" w:date="2023-05-19T09:20:00Z">
        <w:r>
          <w:rPr>
            <w:rFonts w:cs="Arial"/>
          </w:rPr>
          <w:t>1</w:t>
        </w:r>
      </w:ins>
      <w:ins w:id="8" w:author="Johnson (ESO), Antony" w:date="2023-05-19T09:24:00Z">
        <w:r w:rsidR="003C11B5">
          <w:rPr>
            <w:rFonts w:cs="Arial"/>
          </w:rPr>
          <w:t>9</w:t>
        </w:r>
      </w:ins>
      <w:ins w:id="9" w:author="Johnson (ESO), Antony" w:date="2023-04-21T18:04:00Z">
        <w:r w:rsidR="00BE1FB0">
          <w:rPr>
            <w:rFonts w:cs="Arial"/>
          </w:rPr>
          <w:t xml:space="preserve"> </w:t>
        </w:r>
      </w:ins>
      <w:ins w:id="10" w:author="Johnson (ESO), Antony" w:date="2023-05-19T09:21:00Z">
        <w:r>
          <w:rPr>
            <w:rFonts w:cs="Arial"/>
          </w:rPr>
          <w:t>May</w:t>
        </w:r>
      </w:ins>
      <w:ins w:id="11" w:author="Johnson (ESO), Antony" w:date="2023-04-21T18:04:00Z">
        <w:r w:rsidR="00BE1FB0">
          <w:rPr>
            <w:rFonts w:cs="Arial"/>
          </w:rPr>
          <w:t xml:space="preserve"> 2023</w:t>
        </w:r>
      </w:ins>
    </w:p>
    <w:p w14:paraId="6608678A" w14:textId="77777777" w:rsidR="00BE1FB0" w:rsidRDefault="00BE1FB0">
      <w:pPr>
        <w:keepNext/>
        <w:keepLines/>
        <w:widowControl/>
        <w:rPr>
          <w:sz w:val="24"/>
        </w:rPr>
      </w:pPr>
    </w:p>
    <w:p w14:paraId="6D22C0D5" w14:textId="77777777" w:rsidR="00BB764D" w:rsidRDefault="00BB764D">
      <w:pPr>
        <w:pStyle w:val="Heading5"/>
        <w:widowControl/>
        <w:spacing w:before="0" w:after="120"/>
        <w:rPr>
          <w:b/>
          <w:i/>
          <w:sz w:val="24"/>
        </w:rPr>
      </w:pPr>
      <w:r>
        <w:rPr>
          <w:b/>
          <w:i/>
          <w:sz w:val="24"/>
        </w:rPr>
        <w:t>STC Procedure Document Authorisation</w:t>
      </w:r>
    </w:p>
    <w:p w14:paraId="694C8CB5" w14:textId="77777777" w:rsidR="00BB764D" w:rsidRDefault="00BB764D">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BB764D" w14:paraId="1DAB63DD" w14:textId="77777777">
        <w:tc>
          <w:tcPr>
            <w:tcW w:w="2518" w:type="dxa"/>
          </w:tcPr>
          <w:p w14:paraId="38BEFA29" w14:textId="77777777" w:rsidR="00BB764D" w:rsidRDefault="00083DF6">
            <w:pPr>
              <w:spacing w:before="120"/>
              <w:jc w:val="center"/>
              <w:rPr>
                <w:b/>
                <w:color w:val="000000"/>
              </w:rPr>
            </w:pPr>
            <w:r w:rsidRPr="00471170">
              <w:rPr>
                <w:b/>
                <w:color w:val="000000"/>
              </w:rPr>
              <w:t>Party</w:t>
            </w:r>
          </w:p>
        </w:tc>
        <w:tc>
          <w:tcPr>
            <w:tcW w:w="2126" w:type="dxa"/>
          </w:tcPr>
          <w:p w14:paraId="118FBAC8" w14:textId="77777777" w:rsidR="00BB764D" w:rsidRDefault="00BB764D">
            <w:pPr>
              <w:spacing w:before="120"/>
              <w:jc w:val="center"/>
              <w:rPr>
                <w:b/>
                <w:color w:val="000000"/>
              </w:rPr>
            </w:pPr>
            <w:r>
              <w:rPr>
                <w:b/>
                <w:color w:val="000000"/>
              </w:rPr>
              <w:t>Name of Party Representative</w:t>
            </w:r>
          </w:p>
        </w:tc>
        <w:tc>
          <w:tcPr>
            <w:tcW w:w="2552" w:type="dxa"/>
          </w:tcPr>
          <w:p w14:paraId="51FD53DC" w14:textId="77777777" w:rsidR="00BB764D" w:rsidRDefault="00BB764D">
            <w:pPr>
              <w:spacing w:before="120"/>
              <w:jc w:val="center"/>
              <w:rPr>
                <w:b/>
                <w:color w:val="000000"/>
              </w:rPr>
            </w:pPr>
            <w:r>
              <w:rPr>
                <w:b/>
                <w:color w:val="000000"/>
              </w:rPr>
              <w:t>Signature</w:t>
            </w:r>
          </w:p>
        </w:tc>
        <w:tc>
          <w:tcPr>
            <w:tcW w:w="1276" w:type="dxa"/>
          </w:tcPr>
          <w:p w14:paraId="7E870A84" w14:textId="77777777" w:rsidR="00BB764D" w:rsidRDefault="00BB764D">
            <w:pPr>
              <w:spacing w:before="120"/>
              <w:jc w:val="center"/>
              <w:rPr>
                <w:b/>
                <w:color w:val="000000"/>
              </w:rPr>
            </w:pPr>
            <w:r>
              <w:rPr>
                <w:b/>
                <w:color w:val="000000"/>
              </w:rPr>
              <w:t>Date</w:t>
            </w:r>
          </w:p>
        </w:tc>
      </w:tr>
      <w:tr w:rsidR="00591E6B" w14:paraId="4B485F22" w14:textId="77777777">
        <w:trPr>
          <w:trHeight w:val="630"/>
        </w:trPr>
        <w:tc>
          <w:tcPr>
            <w:tcW w:w="2518" w:type="dxa"/>
            <w:vAlign w:val="center"/>
          </w:tcPr>
          <w:p w14:paraId="5322DD24" w14:textId="77777777" w:rsidR="00591E6B" w:rsidRDefault="00591E6B" w:rsidP="003278AC">
            <w:pPr>
              <w:ind w:right="175"/>
              <w:rPr>
                <w:sz w:val="22"/>
                <w:lang w:eastAsia="en-GB"/>
              </w:rPr>
            </w:pPr>
            <w:r>
              <w:rPr>
                <w:sz w:val="22"/>
                <w:lang w:eastAsia="en-GB"/>
              </w:rPr>
              <w:t>National Grid Electricity System Operator</w:t>
            </w:r>
            <w:r w:rsidR="00D44248">
              <w:rPr>
                <w:sz w:val="22"/>
                <w:lang w:eastAsia="en-GB"/>
              </w:rPr>
              <w:t xml:space="preserve"> </w:t>
            </w:r>
            <w:r w:rsidR="003278AC">
              <w:rPr>
                <w:sz w:val="22"/>
                <w:lang w:eastAsia="en-GB"/>
              </w:rPr>
              <w:t>L</w:t>
            </w:r>
            <w:r w:rsidR="00D44248">
              <w:rPr>
                <w:sz w:val="22"/>
                <w:lang w:eastAsia="en-GB"/>
              </w:rPr>
              <w:t>td</w:t>
            </w:r>
          </w:p>
        </w:tc>
        <w:tc>
          <w:tcPr>
            <w:tcW w:w="2126" w:type="dxa"/>
            <w:vAlign w:val="center"/>
          </w:tcPr>
          <w:p w14:paraId="7B8A8F55" w14:textId="77777777" w:rsidR="00591E6B" w:rsidRDefault="00591E6B">
            <w:pPr>
              <w:rPr>
                <w:color w:val="000000"/>
                <w:sz w:val="22"/>
              </w:rPr>
            </w:pPr>
          </w:p>
        </w:tc>
        <w:tc>
          <w:tcPr>
            <w:tcW w:w="2552" w:type="dxa"/>
            <w:vAlign w:val="center"/>
          </w:tcPr>
          <w:p w14:paraId="0DA9A73E" w14:textId="77777777" w:rsidR="00591E6B" w:rsidRDefault="00591E6B">
            <w:pPr>
              <w:rPr>
                <w:color w:val="000000"/>
                <w:sz w:val="22"/>
              </w:rPr>
            </w:pPr>
          </w:p>
        </w:tc>
        <w:tc>
          <w:tcPr>
            <w:tcW w:w="1276" w:type="dxa"/>
            <w:vAlign w:val="center"/>
          </w:tcPr>
          <w:p w14:paraId="4081B6A3" w14:textId="77777777" w:rsidR="00591E6B" w:rsidRDefault="00591E6B">
            <w:pPr>
              <w:rPr>
                <w:color w:val="000000"/>
                <w:sz w:val="22"/>
              </w:rPr>
            </w:pPr>
          </w:p>
        </w:tc>
      </w:tr>
      <w:tr w:rsidR="00BB764D" w14:paraId="1F8D255C" w14:textId="77777777">
        <w:trPr>
          <w:trHeight w:val="630"/>
        </w:trPr>
        <w:tc>
          <w:tcPr>
            <w:tcW w:w="2518" w:type="dxa"/>
            <w:vAlign w:val="center"/>
          </w:tcPr>
          <w:p w14:paraId="327685FA" w14:textId="77777777" w:rsidR="00BB764D" w:rsidRDefault="00BB764D">
            <w:pPr>
              <w:ind w:right="175"/>
              <w:rPr>
                <w:color w:val="000000"/>
                <w:sz w:val="22"/>
              </w:rPr>
            </w:pPr>
            <w:r>
              <w:rPr>
                <w:sz w:val="22"/>
                <w:lang w:eastAsia="en-GB"/>
              </w:rPr>
              <w:t>National Grid Electricity Transmission plc</w:t>
            </w:r>
          </w:p>
        </w:tc>
        <w:tc>
          <w:tcPr>
            <w:tcW w:w="2126" w:type="dxa"/>
            <w:vAlign w:val="center"/>
          </w:tcPr>
          <w:p w14:paraId="07FE8D82" w14:textId="77777777" w:rsidR="00BB764D" w:rsidRDefault="00BB764D">
            <w:pPr>
              <w:rPr>
                <w:color w:val="000000"/>
                <w:sz w:val="22"/>
              </w:rPr>
            </w:pPr>
          </w:p>
        </w:tc>
        <w:tc>
          <w:tcPr>
            <w:tcW w:w="2552" w:type="dxa"/>
            <w:vAlign w:val="center"/>
          </w:tcPr>
          <w:p w14:paraId="4B8764DB" w14:textId="77777777" w:rsidR="00BB764D" w:rsidRDefault="00BB764D">
            <w:pPr>
              <w:rPr>
                <w:color w:val="000000"/>
                <w:sz w:val="22"/>
              </w:rPr>
            </w:pPr>
          </w:p>
        </w:tc>
        <w:tc>
          <w:tcPr>
            <w:tcW w:w="1276" w:type="dxa"/>
            <w:vAlign w:val="center"/>
          </w:tcPr>
          <w:p w14:paraId="2434FAFB" w14:textId="77777777" w:rsidR="00BB764D" w:rsidRDefault="00BB764D">
            <w:pPr>
              <w:rPr>
                <w:color w:val="000000"/>
                <w:sz w:val="22"/>
              </w:rPr>
            </w:pPr>
          </w:p>
        </w:tc>
      </w:tr>
      <w:tr w:rsidR="00BB764D" w14:paraId="5EB89018" w14:textId="77777777">
        <w:trPr>
          <w:trHeight w:val="630"/>
        </w:trPr>
        <w:tc>
          <w:tcPr>
            <w:tcW w:w="2518" w:type="dxa"/>
            <w:vAlign w:val="center"/>
          </w:tcPr>
          <w:p w14:paraId="04DEFA6A" w14:textId="77777777" w:rsidR="00BB764D" w:rsidRDefault="00BB764D">
            <w:pPr>
              <w:rPr>
                <w:color w:val="000000"/>
                <w:sz w:val="22"/>
              </w:rPr>
            </w:pPr>
            <w:r>
              <w:rPr>
                <w:sz w:val="22"/>
                <w:lang w:eastAsia="en-GB"/>
              </w:rPr>
              <w:t xml:space="preserve">SP Transmission </w:t>
            </w:r>
            <w:r w:rsidR="000D3479">
              <w:rPr>
                <w:sz w:val="22"/>
                <w:lang w:eastAsia="en-GB"/>
              </w:rPr>
              <w:t>plc</w:t>
            </w:r>
          </w:p>
        </w:tc>
        <w:tc>
          <w:tcPr>
            <w:tcW w:w="2126" w:type="dxa"/>
            <w:vAlign w:val="center"/>
          </w:tcPr>
          <w:p w14:paraId="79396CA0" w14:textId="77777777" w:rsidR="00BB764D" w:rsidRDefault="00BB764D">
            <w:pPr>
              <w:rPr>
                <w:color w:val="000000"/>
                <w:sz w:val="22"/>
              </w:rPr>
            </w:pPr>
          </w:p>
        </w:tc>
        <w:tc>
          <w:tcPr>
            <w:tcW w:w="2552" w:type="dxa"/>
            <w:vAlign w:val="center"/>
          </w:tcPr>
          <w:p w14:paraId="2B093834" w14:textId="77777777" w:rsidR="00BB764D" w:rsidRDefault="00BB764D">
            <w:pPr>
              <w:rPr>
                <w:color w:val="000000"/>
                <w:sz w:val="22"/>
              </w:rPr>
            </w:pPr>
          </w:p>
        </w:tc>
        <w:tc>
          <w:tcPr>
            <w:tcW w:w="1276" w:type="dxa"/>
            <w:vAlign w:val="center"/>
          </w:tcPr>
          <w:p w14:paraId="1BBDE2F5" w14:textId="77777777" w:rsidR="00BB764D" w:rsidRDefault="00BB764D">
            <w:pPr>
              <w:rPr>
                <w:color w:val="000000"/>
                <w:sz w:val="22"/>
              </w:rPr>
            </w:pPr>
          </w:p>
        </w:tc>
      </w:tr>
      <w:tr w:rsidR="00BB764D" w14:paraId="2339AA17" w14:textId="77777777">
        <w:trPr>
          <w:trHeight w:val="630"/>
        </w:trPr>
        <w:tc>
          <w:tcPr>
            <w:tcW w:w="2518" w:type="dxa"/>
            <w:vAlign w:val="center"/>
          </w:tcPr>
          <w:p w14:paraId="697CC04F" w14:textId="77777777" w:rsidR="00BB764D" w:rsidRPr="00471170" w:rsidRDefault="00BB764D">
            <w:pPr>
              <w:rPr>
                <w:sz w:val="22"/>
                <w:lang w:eastAsia="en-GB"/>
              </w:rPr>
            </w:pPr>
            <w:r w:rsidRPr="00471170">
              <w:rPr>
                <w:sz w:val="22"/>
                <w:lang w:eastAsia="en-GB"/>
              </w:rPr>
              <w:t>Scottish Hydro</w:t>
            </w:r>
            <w:r w:rsidR="00B33DAF">
              <w:rPr>
                <w:sz w:val="22"/>
                <w:lang w:eastAsia="en-GB"/>
              </w:rPr>
              <w:t xml:space="preserve"> </w:t>
            </w:r>
            <w:r w:rsidRPr="00471170">
              <w:rPr>
                <w:sz w:val="22"/>
                <w:lang w:eastAsia="en-GB"/>
              </w:rPr>
              <w:t>Electric</w:t>
            </w:r>
          </w:p>
          <w:p w14:paraId="71EA7D80" w14:textId="77777777" w:rsidR="00BB764D" w:rsidRPr="00471170" w:rsidRDefault="00B33DAF">
            <w:pPr>
              <w:rPr>
                <w:color w:val="000000"/>
                <w:sz w:val="22"/>
              </w:rPr>
            </w:pPr>
            <w:r>
              <w:rPr>
                <w:sz w:val="22"/>
                <w:lang w:eastAsia="en-GB"/>
              </w:rPr>
              <w:t xml:space="preserve">Transmission </w:t>
            </w:r>
            <w:r w:rsidR="009B42A6">
              <w:rPr>
                <w:sz w:val="22"/>
                <w:lang w:eastAsia="en-GB"/>
              </w:rPr>
              <w:t>plc</w:t>
            </w:r>
          </w:p>
        </w:tc>
        <w:tc>
          <w:tcPr>
            <w:tcW w:w="2126" w:type="dxa"/>
            <w:vAlign w:val="center"/>
          </w:tcPr>
          <w:p w14:paraId="4BDD796E" w14:textId="77777777" w:rsidR="00BB764D" w:rsidRDefault="00BB764D">
            <w:pPr>
              <w:rPr>
                <w:color w:val="000000"/>
                <w:sz w:val="22"/>
              </w:rPr>
            </w:pPr>
          </w:p>
        </w:tc>
        <w:tc>
          <w:tcPr>
            <w:tcW w:w="2552" w:type="dxa"/>
            <w:vAlign w:val="center"/>
          </w:tcPr>
          <w:p w14:paraId="0A885A63" w14:textId="77777777" w:rsidR="00BB764D" w:rsidRDefault="00BB764D">
            <w:pPr>
              <w:rPr>
                <w:color w:val="000000"/>
                <w:sz w:val="22"/>
              </w:rPr>
            </w:pPr>
          </w:p>
        </w:tc>
        <w:tc>
          <w:tcPr>
            <w:tcW w:w="1276" w:type="dxa"/>
            <w:vAlign w:val="center"/>
          </w:tcPr>
          <w:p w14:paraId="2C00513F" w14:textId="77777777" w:rsidR="00BB764D" w:rsidRDefault="00BB764D">
            <w:pPr>
              <w:rPr>
                <w:color w:val="000000"/>
                <w:sz w:val="22"/>
              </w:rPr>
            </w:pPr>
          </w:p>
        </w:tc>
      </w:tr>
      <w:tr w:rsidR="00B048D6" w14:paraId="6CB67D44" w14:textId="77777777">
        <w:trPr>
          <w:trHeight w:val="630"/>
        </w:trPr>
        <w:tc>
          <w:tcPr>
            <w:tcW w:w="2518" w:type="dxa"/>
            <w:vAlign w:val="center"/>
          </w:tcPr>
          <w:p w14:paraId="763F03C7" w14:textId="77777777" w:rsidR="00B048D6" w:rsidRPr="00471170" w:rsidRDefault="00083DF6">
            <w:pPr>
              <w:rPr>
                <w:sz w:val="22"/>
                <w:lang w:eastAsia="en-GB"/>
              </w:rPr>
            </w:pPr>
            <w:r w:rsidRPr="00471170">
              <w:rPr>
                <w:sz w:val="22"/>
                <w:lang w:eastAsia="en-GB"/>
              </w:rPr>
              <w:t>Offshore Transmission Owners</w:t>
            </w:r>
          </w:p>
        </w:tc>
        <w:tc>
          <w:tcPr>
            <w:tcW w:w="2126" w:type="dxa"/>
            <w:vAlign w:val="center"/>
          </w:tcPr>
          <w:p w14:paraId="6A80D7CF" w14:textId="77777777" w:rsidR="00B048D6" w:rsidRDefault="00B048D6">
            <w:pPr>
              <w:rPr>
                <w:color w:val="000000"/>
                <w:sz w:val="22"/>
              </w:rPr>
            </w:pPr>
          </w:p>
        </w:tc>
        <w:tc>
          <w:tcPr>
            <w:tcW w:w="2552" w:type="dxa"/>
            <w:vAlign w:val="center"/>
          </w:tcPr>
          <w:p w14:paraId="6BE41D67" w14:textId="77777777" w:rsidR="00B048D6" w:rsidRDefault="00B048D6">
            <w:pPr>
              <w:rPr>
                <w:color w:val="000000"/>
                <w:sz w:val="22"/>
              </w:rPr>
            </w:pPr>
          </w:p>
        </w:tc>
        <w:tc>
          <w:tcPr>
            <w:tcW w:w="1276" w:type="dxa"/>
            <w:vAlign w:val="center"/>
          </w:tcPr>
          <w:p w14:paraId="2948E644" w14:textId="77777777" w:rsidR="00B048D6" w:rsidRDefault="00B048D6">
            <w:pPr>
              <w:rPr>
                <w:color w:val="000000"/>
                <w:sz w:val="22"/>
              </w:rPr>
            </w:pPr>
          </w:p>
        </w:tc>
      </w:tr>
    </w:tbl>
    <w:p w14:paraId="2FF08D3E" w14:textId="77777777" w:rsidR="00BB764D" w:rsidRDefault="00BB764D">
      <w:pPr>
        <w:keepNext/>
        <w:keepLines/>
        <w:widowControl/>
      </w:pPr>
    </w:p>
    <w:p w14:paraId="3A6760F6" w14:textId="77777777" w:rsidR="00BB764D" w:rsidRDefault="00BB764D">
      <w:pPr>
        <w:keepNext/>
        <w:keepLines/>
        <w:widowControl/>
        <w:rPr>
          <w:sz w:val="22"/>
        </w:rPr>
      </w:pPr>
    </w:p>
    <w:p w14:paraId="2AFF8440" w14:textId="77777777" w:rsidR="00BB764D" w:rsidRDefault="00BB764D">
      <w:pPr>
        <w:pStyle w:val="Heading5"/>
        <w:widowControl/>
        <w:spacing w:before="0" w:after="120"/>
        <w:rPr>
          <w:b/>
          <w:i/>
          <w:sz w:val="24"/>
        </w:rPr>
      </w:pPr>
    </w:p>
    <w:p w14:paraId="27815EA6" w14:textId="77777777" w:rsidR="00FD039A" w:rsidRPr="00FD039A" w:rsidRDefault="00FD039A" w:rsidP="00FD039A"/>
    <w:p w14:paraId="2918C027" w14:textId="77777777" w:rsidR="00BB764D" w:rsidRDefault="00BB764D">
      <w:pPr>
        <w:pStyle w:val="Heading5"/>
        <w:widowControl/>
        <w:spacing w:before="0" w:after="120"/>
        <w:rPr>
          <w:b/>
          <w:i/>
          <w:sz w:val="24"/>
        </w:rPr>
      </w:pPr>
      <w:r>
        <w:rPr>
          <w:b/>
          <w:i/>
          <w:sz w:val="24"/>
        </w:rPr>
        <w:t xml:space="preserve">STC Procedure Change Control History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BB764D" w14:paraId="30AAF56B" w14:textId="77777777">
        <w:tc>
          <w:tcPr>
            <w:tcW w:w="1526" w:type="dxa"/>
          </w:tcPr>
          <w:p w14:paraId="35905456" w14:textId="77777777" w:rsidR="00BB764D" w:rsidRDefault="00BB764D">
            <w:r>
              <w:t>Issue 001</w:t>
            </w:r>
          </w:p>
        </w:tc>
        <w:tc>
          <w:tcPr>
            <w:tcW w:w="1417" w:type="dxa"/>
          </w:tcPr>
          <w:p w14:paraId="7D003B9C" w14:textId="77777777" w:rsidR="00BB764D" w:rsidRDefault="00BB764D">
            <w:r>
              <w:t>23/12/2004</w:t>
            </w:r>
          </w:p>
        </w:tc>
        <w:tc>
          <w:tcPr>
            <w:tcW w:w="5579" w:type="dxa"/>
          </w:tcPr>
          <w:p w14:paraId="0CFBBDBF" w14:textId="77777777" w:rsidR="00BB764D" w:rsidRDefault="00BB764D">
            <w:pPr>
              <w:autoSpaceDE w:val="0"/>
              <w:autoSpaceDN w:val="0"/>
              <w:adjustRightInd w:val="0"/>
              <w:rPr>
                <w:lang w:eastAsia="en-GB"/>
              </w:rPr>
            </w:pPr>
            <w:r>
              <w:rPr>
                <w:lang w:eastAsia="en-GB"/>
              </w:rPr>
              <w:t>BETTA Go-Live Version</w:t>
            </w:r>
          </w:p>
        </w:tc>
      </w:tr>
      <w:tr w:rsidR="00BB764D" w14:paraId="0F597F8B" w14:textId="77777777">
        <w:tc>
          <w:tcPr>
            <w:tcW w:w="1526" w:type="dxa"/>
          </w:tcPr>
          <w:p w14:paraId="2995EA15" w14:textId="77777777" w:rsidR="00BB764D" w:rsidRDefault="00BB764D">
            <w:r>
              <w:t>Issue 002</w:t>
            </w:r>
          </w:p>
        </w:tc>
        <w:tc>
          <w:tcPr>
            <w:tcW w:w="1417" w:type="dxa"/>
          </w:tcPr>
          <w:p w14:paraId="7741E3CB" w14:textId="77777777" w:rsidR="00BB764D" w:rsidRDefault="00BB764D">
            <w:r>
              <w:t>28/07/2005</w:t>
            </w:r>
          </w:p>
        </w:tc>
        <w:tc>
          <w:tcPr>
            <w:tcW w:w="5579" w:type="dxa"/>
          </w:tcPr>
          <w:p w14:paraId="35CCDD7B" w14:textId="77777777" w:rsidR="00BB764D" w:rsidRDefault="00BB764D">
            <w:r>
              <w:t>Issue 002 incorporating PA028</w:t>
            </w:r>
          </w:p>
        </w:tc>
      </w:tr>
      <w:tr w:rsidR="00BB764D" w14:paraId="7EF9FE68" w14:textId="77777777">
        <w:tc>
          <w:tcPr>
            <w:tcW w:w="1526" w:type="dxa"/>
          </w:tcPr>
          <w:p w14:paraId="777EB263" w14:textId="77777777" w:rsidR="00BB764D" w:rsidRDefault="00BB764D">
            <w:r>
              <w:t>Issue 003</w:t>
            </w:r>
          </w:p>
        </w:tc>
        <w:tc>
          <w:tcPr>
            <w:tcW w:w="1417" w:type="dxa"/>
          </w:tcPr>
          <w:p w14:paraId="528E7753" w14:textId="77777777" w:rsidR="00BB764D" w:rsidRDefault="00BB764D">
            <w:r>
              <w:t>05/10/2005</w:t>
            </w:r>
          </w:p>
        </w:tc>
        <w:tc>
          <w:tcPr>
            <w:tcW w:w="5579" w:type="dxa"/>
          </w:tcPr>
          <w:p w14:paraId="3E8492A1" w14:textId="77777777" w:rsidR="00BB764D" w:rsidRDefault="00BB764D">
            <w:r>
              <w:t>Issue 003 incorporating PA035 and PA037</w:t>
            </w:r>
          </w:p>
        </w:tc>
      </w:tr>
      <w:tr w:rsidR="00B048D6" w14:paraId="5953972A" w14:textId="77777777">
        <w:tc>
          <w:tcPr>
            <w:tcW w:w="1526" w:type="dxa"/>
          </w:tcPr>
          <w:p w14:paraId="57A1C667" w14:textId="77777777" w:rsidR="00B048D6" w:rsidRPr="00967CCB" w:rsidRDefault="00D14F1C" w:rsidP="00E82238">
            <w:pPr>
              <w:spacing w:before="60" w:after="60"/>
              <w:jc w:val="both"/>
              <w:rPr>
                <w:highlight w:val="yellow"/>
              </w:rPr>
            </w:pPr>
            <w:r w:rsidRPr="00FD039A">
              <w:t>Issue 004</w:t>
            </w:r>
          </w:p>
        </w:tc>
        <w:tc>
          <w:tcPr>
            <w:tcW w:w="1417" w:type="dxa"/>
          </w:tcPr>
          <w:p w14:paraId="74454989" w14:textId="77777777" w:rsidR="00B048D6" w:rsidRPr="00967CCB" w:rsidRDefault="00D14F1C" w:rsidP="00E82238">
            <w:pPr>
              <w:spacing w:before="60" w:after="60"/>
              <w:jc w:val="both"/>
              <w:rPr>
                <w:highlight w:val="yellow"/>
              </w:rPr>
            </w:pPr>
            <w:r w:rsidRPr="00FD039A">
              <w:t>30/09/2010</w:t>
            </w:r>
          </w:p>
        </w:tc>
        <w:tc>
          <w:tcPr>
            <w:tcW w:w="5579" w:type="dxa"/>
          </w:tcPr>
          <w:p w14:paraId="21231118" w14:textId="77777777" w:rsidR="00B048D6" w:rsidRPr="00967CCB" w:rsidRDefault="00D14F1C" w:rsidP="00E82238">
            <w:pPr>
              <w:spacing w:before="60" w:after="60"/>
              <w:jc w:val="both"/>
              <w:rPr>
                <w:highlight w:val="yellow"/>
              </w:rPr>
            </w:pPr>
            <w:r w:rsidRPr="00FD039A">
              <w:t>Issue 004 incorporating Offshore</w:t>
            </w:r>
          </w:p>
        </w:tc>
      </w:tr>
      <w:tr w:rsidR="00314AC6" w14:paraId="6DD0C1FC" w14:textId="77777777">
        <w:tc>
          <w:tcPr>
            <w:tcW w:w="1526" w:type="dxa"/>
          </w:tcPr>
          <w:p w14:paraId="76DB111A" w14:textId="77777777" w:rsidR="00314AC6" w:rsidRPr="00FD039A" w:rsidRDefault="00314AC6" w:rsidP="00E82238">
            <w:pPr>
              <w:spacing w:before="60" w:after="60"/>
              <w:jc w:val="both"/>
            </w:pPr>
            <w:r>
              <w:t>Issue 005</w:t>
            </w:r>
          </w:p>
        </w:tc>
        <w:tc>
          <w:tcPr>
            <w:tcW w:w="1417" w:type="dxa"/>
          </w:tcPr>
          <w:p w14:paraId="4D2C1365" w14:textId="77777777" w:rsidR="00314AC6" w:rsidRPr="00FD039A" w:rsidRDefault="00DE69F8" w:rsidP="00E82238">
            <w:pPr>
              <w:spacing w:before="60" w:after="60"/>
              <w:jc w:val="both"/>
            </w:pPr>
            <w:r>
              <w:t>1</w:t>
            </w:r>
            <w:r w:rsidR="00C67FD4">
              <w:t>9</w:t>
            </w:r>
            <w:r w:rsidR="00B33DAF">
              <w:t>/05</w:t>
            </w:r>
            <w:r>
              <w:t>/2016</w:t>
            </w:r>
          </w:p>
        </w:tc>
        <w:tc>
          <w:tcPr>
            <w:tcW w:w="5579" w:type="dxa"/>
          </w:tcPr>
          <w:p w14:paraId="2EF0FAC2" w14:textId="77777777" w:rsidR="00314AC6" w:rsidRPr="00FD039A" w:rsidRDefault="00314AC6" w:rsidP="00B33DAF">
            <w:pPr>
              <w:spacing w:before="60" w:after="60"/>
              <w:jc w:val="both"/>
            </w:pPr>
            <w:r>
              <w:t>Issue 00</w:t>
            </w:r>
            <w:r w:rsidR="00654336">
              <w:t>5</w:t>
            </w:r>
            <w:r>
              <w:t xml:space="preserve"> </w:t>
            </w:r>
            <w:r w:rsidR="00B33DAF">
              <w:t>incorporating PM088</w:t>
            </w:r>
          </w:p>
        </w:tc>
      </w:tr>
      <w:tr w:rsidR="00591E6B" w14:paraId="0204C8AC" w14:textId="77777777">
        <w:tc>
          <w:tcPr>
            <w:tcW w:w="1526" w:type="dxa"/>
          </w:tcPr>
          <w:p w14:paraId="7CAED4C2" w14:textId="77777777" w:rsidR="00591E6B" w:rsidRDefault="00591E6B" w:rsidP="00E82238">
            <w:pPr>
              <w:spacing w:before="60" w:after="60"/>
              <w:jc w:val="both"/>
            </w:pPr>
            <w:r>
              <w:t>Issue 006</w:t>
            </w:r>
          </w:p>
        </w:tc>
        <w:tc>
          <w:tcPr>
            <w:tcW w:w="1417" w:type="dxa"/>
          </w:tcPr>
          <w:p w14:paraId="5A250C30" w14:textId="77777777" w:rsidR="00591E6B" w:rsidRDefault="00D40133" w:rsidP="00D40133">
            <w:pPr>
              <w:spacing w:before="60" w:after="60"/>
              <w:jc w:val="both"/>
            </w:pPr>
            <w:r>
              <w:t>01/04</w:t>
            </w:r>
            <w:r w:rsidR="00591E6B">
              <w:t>/201</w:t>
            </w:r>
            <w:r>
              <w:t>9</w:t>
            </w:r>
          </w:p>
        </w:tc>
        <w:tc>
          <w:tcPr>
            <w:tcW w:w="5579" w:type="dxa"/>
          </w:tcPr>
          <w:p w14:paraId="5A517510" w14:textId="77777777" w:rsidR="00591E6B" w:rsidRDefault="00591E6B" w:rsidP="00591E6B">
            <w:pPr>
              <w:spacing w:before="60" w:after="60"/>
              <w:jc w:val="both"/>
            </w:pPr>
            <w:r>
              <w:t>Issue 006 incorporating National Grid Legal Separation changes</w:t>
            </w:r>
          </w:p>
        </w:tc>
      </w:tr>
      <w:tr w:rsidR="00BE1FB0" w14:paraId="7E682B0D" w14:textId="77777777">
        <w:trPr>
          <w:ins w:id="12" w:author="Johnson (ESO), Antony" w:date="2023-04-21T18:05:00Z"/>
        </w:trPr>
        <w:tc>
          <w:tcPr>
            <w:tcW w:w="1526" w:type="dxa"/>
          </w:tcPr>
          <w:p w14:paraId="345C2E6E" w14:textId="2CED8A85" w:rsidR="00BE1FB0" w:rsidRDefault="00BE1FB0" w:rsidP="00E82238">
            <w:pPr>
              <w:spacing w:before="60" w:after="60"/>
              <w:jc w:val="both"/>
              <w:rPr>
                <w:ins w:id="13" w:author="Johnson (ESO), Antony" w:date="2023-04-21T18:05:00Z"/>
              </w:rPr>
            </w:pPr>
            <w:ins w:id="14" w:author="Johnson (ESO), Antony" w:date="2023-04-21T18:05:00Z">
              <w:r>
                <w:t>Issue 007</w:t>
              </w:r>
            </w:ins>
          </w:p>
        </w:tc>
        <w:tc>
          <w:tcPr>
            <w:tcW w:w="1417" w:type="dxa"/>
          </w:tcPr>
          <w:p w14:paraId="4F6DF924" w14:textId="09ECFA97" w:rsidR="00BE1FB0" w:rsidRDefault="00276393" w:rsidP="00D40133">
            <w:pPr>
              <w:spacing w:before="60" w:after="60"/>
              <w:jc w:val="both"/>
              <w:rPr>
                <w:ins w:id="15" w:author="Johnson (ESO), Antony" w:date="2023-04-21T18:05:00Z"/>
              </w:rPr>
            </w:pPr>
            <w:ins w:id="16" w:author="Johnson (ESO), Antony" w:date="2023-05-19T09:21:00Z">
              <w:r>
                <w:t>1</w:t>
              </w:r>
            </w:ins>
            <w:ins w:id="17" w:author="Johnson (ESO), Antony" w:date="2023-05-19T09:24:00Z">
              <w:r w:rsidR="003C11B5">
                <w:t>9</w:t>
              </w:r>
            </w:ins>
            <w:ins w:id="18" w:author="Johnson (ESO), Antony" w:date="2023-04-21T18:05:00Z">
              <w:r w:rsidR="00BE1FB0">
                <w:t>/0</w:t>
              </w:r>
            </w:ins>
            <w:ins w:id="19" w:author="Johnson (ESO), Antony" w:date="2023-05-19T09:21:00Z">
              <w:r>
                <w:t>5</w:t>
              </w:r>
            </w:ins>
            <w:ins w:id="20" w:author="Johnson (ESO), Antony" w:date="2023-04-21T18:05:00Z">
              <w:r w:rsidR="00BE1FB0">
                <w:t>/20</w:t>
              </w:r>
            </w:ins>
            <w:ins w:id="21" w:author="Johnson (ESO), Antony" w:date="2023-04-26T17:24:00Z">
              <w:r w:rsidR="00576D94">
                <w:t>23</w:t>
              </w:r>
            </w:ins>
          </w:p>
        </w:tc>
        <w:tc>
          <w:tcPr>
            <w:tcW w:w="5579" w:type="dxa"/>
          </w:tcPr>
          <w:p w14:paraId="48FBC959" w14:textId="2DA8923E" w:rsidR="00BE1FB0" w:rsidRDefault="00BE1FB0" w:rsidP="00591E6B">
            <w:pPr>
              <w:spacing w:before="60" w:after="60"/>
              <w:jc w:val="both"/>
              <w:rPr>
                <w:ins w:id="22" w:author="Johnson (ESO), Antony" w:date="2023-04-21T18:05:00Z"/>
              </w:rPr>
            </w:pPr>
            <w:ins w:id="23" w:author="Johnson (ESO), Antony" w:date="2023-04-21T18:05:00Z">
              <w:r>
                <w:t xml:space="preserve">Issue 007 </w:t>
              </w:r>
              <w:r w:rsidR="002575C8" w:rsidRPr="00F6567F">
                <w:rPr>
                  <w:rFonts w:cs="Arial"/>
                </w:rPr>
                <w:t>Incorporating changes to facilitate the Electricity System Restoration Standard</w:t>
              </w:r>
            </w:ins>
          </w:p>
        </w:tc>
      </w:tr>
    </w:tbl>
    <w:p w14:paraId="0C932A81" w14:textId="77777777" w:rsidR="00FD039A" w:rsidRDefault="00FD039A" w:rsidP="00FD039A">
      <w:pPr>
        <w:keepNext/>
        <w:keepLines/>
        <w:widowControl/>
      </w:pPr>
    </w:p>
    <w:p w14:paraId="04D25D4D" w14:textId="77777777" w:rsidR="00BB764D" w:rsidRDefault="00F173CB" w:rsidP="005E26A2">
      <w:pPr>
        <w:pStyle w:val="Heading1"/>
        <w:keepLines/>
        <w:widowControl/>
        <w:tabs>
          <w:tab w:val="clear" w:pos="993"/>
          <w:tab w:val="num" w:pos="851"/>
        </w:tabs>
        <w:ind w:left="851"/>
      </w:pPr>
      <w:r>
        <w:br w:type="page"/>
      </w:r>
      <w:r w:rsidR="00BB764D">
        <w:lastRenderedPageBreak/>
        <w:t>Introduction</w:t>
      </w:r>
    </w:p>
    <w:p w14:paraId="1552138E" w14:textId="77777777" w:rsidR="00CC3FAC" w:rsidRPr="00CC3FAC" w:rsidRDefault="00CC3FAC" w:rsidP="00CC3FAC"/>
    <w:p w14:paraId="08C4E8D6" w14:textId="77777777" w:rsidR="00BB764D" w:rsidRDefault="00BB764D" w:rsidP="00E17D59">
      <w:pPr>
        <w:pStyle w:val="Heading2"/>
        <w:keepLines/>
        <w:widowControl/>
      </w:pPr>
      <w:r>
        <w:t>Scope</w:t>
      </w:r>
    </w:p>
    <w:p w14:paraId="052519CF" w14:textId="13C4AA0B" w:rsidR="00B7125F" w:rsidRDefault="00BB764D" w:rsidP="00F8364F">
      <w:pPr>
        <w:pStyle w:val="Heading3"/>
        <w:keepLines/>
        <w:widowControl/>
        <w:ind w:left="709" w:hanging="709"/>
      </w:pPr>
      <w:r>
        <w:t>This document describes the planning and procedures required by NGE</w:t>
      </w:r>
      <w:r w:rsidR="00591E6B">
        <w:t>SO</w:t>
      </w:r>
      <w:r>
        <w:t xml:space="preserve"> and the TOs to manage </w:t>
      </w:r>
      <w:del w:id="24" w:author="Johnson (ESO), Antony" w:date="2023-04-21T18:06:00Z">
        <w:r w:rsidDel="00CC533E">
          <w:delText xml:space="preserve">the </w:delText>
        </w:r>
        <w:r w:rsidDel="00D77A96">
          <w:delText>Black Start</w:delText>
        </w:r>
        <w:r w:rsidDel="00CC533E">
          <w:delText xml:space="preserve"> recovery</w:delText>
        </w:r>
      </w:del>
      <w:ins w:id="25" w:author="Johnson (ESO), Antony" w:date="2023-04-21T18:06:00Z">
        <w:r w:rsidR="00CC533E">
          <w:t>System Restoration</w:t>
        </w:r>
      </w:ins>
      <w:r>
        <w:t xml:space="preserve"> of </w:t>
      </w:r>
      <w:ins w:id="26" w:author="Johnson (ESO), Antony" w:date="2023-04-21T18:11:00Z">
        <w:r w:rsidR="00DE4CB6">
          <w:t xml:space="preserve">the </w:t>
        </w:r>
      </w:ins>
      <w:r>
        <w:t>Total System in an efficient manner.</w:t>
      </w:r>
      <w:r w:rsidR="008775A1">
        <w:t xml:space="preserve"> </w:t>
      </w:r>
    </w:p>
    <w:p w14:paraId="7B5BD949" w14:textId="61335FBE" w:rsidR="00DE4A5A" w:rsidDel="007E4FBC" w:rsidRDefault="009D37FE" w:rsidP="003C68CF">
      <w:pPr>
        <w:pStyle w:val="Heading3"/>
        <w:keepLines/>
        <w:widowControl/>
        <w:rPr>
          <w:del w:id="27" w:author="Johnson (ESO), Antony" w:date="2023-04-21T18:12:00Z"/>
        </w:rPr>
      </w:pPr>
      <w:del w:id="28" w:author="Johnson (ESO), Antony" w:date="2023-04-21T18:12:00Z">
        <w:r w:rsidRPr="000A2040" w:rsidDel="007E4FBC">
          <w:delText>O</w:delText>
        </w:r>
        <w:r w:rsidR="008775A1" w:rsidRPr="000A2040" w:rsidDel="007E4FBC">
          <w:delText>n</w:delText>
        </w:r>
        <w:r w:rsidR="008775A1" w:rsidRPr="00484CD9" w:rsidDel="007E4FBC">
          <w:delText xml:space="preserve">ly the onshore part of the </w:delText>
        </w:r>
        <w:r w:rsidR="00D8596D" w:rsidRPr="00484CD9" w:rsidDel="007E4FBC">
          <w:delText>National Electricity</w:delText>
        </w:r>
        <w:r w:rsidR="008775A1" w:rsidRPr="00484CD9" w:rsidDel="007E4FBC">
          <w:delText xml:space="preserve"> Transmission </w:delText>
        </w:r>
        <w:r w:rsidR="00D8596D" w:rsidRPr="00484CD9" w:rsidDel="007E4FBC">
          <w:delText>S</w:delText>
        </w:r>
        <w:r w:rsidR="008775A1" w:rsidRPr="00484CD9" w:rsidDel="007E4FBC">
          <w:delText xml:space="preserve">ystem is </w:delText>
        </w:r>
        <w:r w:rsidR="00800C01" w:rsidRPr="00484CD9" w:rsidDel="007E4FBC">
          <w:delText>includ</w:delText>
        </w:r>
        <w:r w:rsidR="008775A1" w:rsidRPr="00484CD9" w:rsidDel="007E4FBC">
          <w:delText>ed</w:delText>
        </w:r>
        <w:r w:rsidR="004340F7" w:rsidRPr="00484CD9" w:rsidDel="007E4FBC">
          <w:delText xml:space="preserve"> in the Black Start strategy</w:delText>
        </w:r>
        <w:r w:rsidR="00800C01" w:rsidRPr="00484CD9" w:rsidDel="007E4FBC">
          <w:delText xml:space="preserve"> Local Joint Restoration Plans </w:delText>
        </w:r>
        <w:r w:rsidDel="007E4FBC">
          <w:delText xml:space="preserve">(LJRPs) </w:delText>
        </w:r>
        <w:r w:rsidR="00800C01" w:rsidRPr="00484CD9" w:rsidDel="007E4FBC">
          <w:delText>and any Power Islands created under them only include sites from within a singl</w:delText>
        </w:r>
        <w:r w:rsidR="00800C01" w:rsidRPr="009939C9" w:rsidDel="007E4FBC">
          <w:delText>e</w:delText>
        </w:r>
        <w:r w:rsidR="001C6B71" w:rsidDel="007E4FBC">
          <w:delText xml:space="preserve"> </w:delText>
        </w:r>
        <w:r w:rsidR="00800C01" w:rsidRPr="009939C9" w:rsidDel="007E4FBC">
          <w:delText>Tra</w:delText>
        </w:r>
        <w:r w:rsidR="00800C01" w:rsidRPr="00484CD9" w:rsidDel="007E4FBC">
          <w:delText>nsmission Area</w:delText>
        </w:r>
        <w:r w:rsidR="00E24087" w:rsidRPr="00484CD9" w:rsidDel="007E4FBC">
          <w:delText>. N</w:delText>
        </w:r>
        <w:r w:rsidR="008E3D22" w:rsidRPr="00484CD9" w:rsidDel="007E4FBC">
          <w:delText xml:space="preserve">o offshore networks </w:delText>
        </w:r>
        <w:r w:rsidR="00E24087" w:rsidRPr="00484CD9" w:rsidDel="007E4FBC">
          <w:delText xml:space="preserve">currently include </w:delText>
        </w:r>
        <w:r w:rsidR="008E3D22" w:rsidRPr="00484CD9" w:rsidDel="007E4FBC">
          <w:delText>a nominated Black Start station.</w:delText>
        </w:r>
      </w:del>
    </w:p>
    <w:p w14:paraId="0DABC37A" w14:textId="7B9C70BB" w:rsidR="00B7125F" w:rsidRPr="001C6B71" w:rsidRDefault="009D37FE" w:rsidP="00576D94">
      <w:pPr>
        <w:pStyle w:val="Heading3"/>
        <w:keepLines/>
        <w:widowControl/>
        <w:numPr>
          <w:ilvl w:val="0"/>
          <w:numId w:val="0"/>
        </w:numPr>
      </w:pPr>
      <w:del w:id="29" w:author="Johnson (ESO), Antony" w:date="2023-04-21T18:12:00Z">
        <w:r w:rsidRPr="001C6B71" w:rsidDel="007E4FBC">
          <w:delText>An onshore</w:delText>
        </w:r>
        <w:r w:rsidR="006110BF" w:rsidRPr="001C6B71" w:rsidDel="007E4FBC">
          <w:delText xml:space="preserve"> </w:delText>
        </w:r>
        <w:r w:rsidRPr="001C6B71" w:rsidDel="007E4FBC">
          <w:delText xml:space="preserve">TO will not control an offshore network under a LJRP. </w:delText>
        </w:r>
        <w:r w:rsidR="00DE4A5A" w:rsidRPr="001C6B71" w:rsidDel="007E4FBC">
          <w:delText xml:space="preserve">To avoid a situation arising of an onshore TO controlling assets owned by an offshore  TO then where an offshore network connects within an onshore network covered by a LJRP the offshore network will be disconnected prior to </w:delText>
        </w:r>
        <w:r w:rsidRPr="001C6B71" w:rsidDel="007E4FBC">
          <w:delText xml:space="preserve">or at the start of </w:delText>
        </w:r>
        <w:r w:rsidR="00DE4A5A" w:rsidRPr="001C6B71" w:rsidDel="007E4FBC">
          <w:delText>the implementation of the LJRP</w:delText>
        </w:r>
        <w:r w:rsidRPr="001C6B71" w:rsidDel="007E4FBC">
          <w:delText xml:space="preserve">. The </w:delText>
        </w:r>
        <w:r w:rsidR="00DE4A5A" w:rsidRPr="001C6B71" w:rsidDel="007E4FBC">
          <w:delText>offshore TO will not participate in the LJRP except to disconnect from the onshore TO’s system</w:delText>
        </w:r>
      </w:del>
      <w:del w:id="30" w:author="Johnson (ESO), Antony" w:date="2023-04-26T17:27:00Z">
        <w:r w:rsidRPr="001C6B71" w:rsidDel="00915CB0">
          <w:delText xml:space="preserve">. </w:delText>
        </w:r>
      </w:del>
      <w:r w:rsidR="00DE4A5A" w:rsidRPr="001C6B71">
        <w:t xml:space="preserve"> </w:t>
      </w:r>
      <w:r w:rsidR="00DE4A5A" w:rsidRPr="001C6B71">
        <w:rPr>
          <w:highlight w:val="yellow"/>
        </w:rPr>
        <w:t xml:space="preserve"> </w:t>
      </w:r>
      <w:r w:rsidR="00DE4A5A" w:rsidRPr="001C6B71">
        <w:t xml:space="preserve">  </w:t>
      </w:r>
      <w:r w:rsidR="008775A1" w:rsidRPr="001C6B71">
        <w:t xml:space="preserve"> </w:t>
      </w:r>
    </w:p>
    <w:p w14:paraId="1176DFD6" w14:textId="51754A86" w:rsidR="00BB764D" w:rsidDel="007E4FBC" w:rsidRDefault="003C68CF" w:rsidP="003C68CF">
      <w:pPr>
        <w:pStyle w:val="Heading3"/>
        <w:keepLines/>
        <w:widowControl/>
        <w:rPr>
          <w:del w:id="31" w:author="Johnson (ESO), Antony" w:date="2023-04-21T18:12:00Z"/>
        </w:rPr>
      </w:pPr>
      <w:del w:id="32" w:author="Johnson (ESO), Antony" w:date="2023-04-21T18:12:00Z">
        <w:r w:rsidRPr="00484CD9" w:rsidDel="007E4FBC">
          <w:delText>Where an offshore network connects within an onshore network covered by a Local Joint Restoration Plan (LJRP) the o</w:delText>
        </w:r>
        <w:r w:rsidR="008775A1" w:rsidRPr="00484CD9" w:rsidDel="007E4FBC">
          <w:delText>ffshore</w:delText>
        </w:r>
        <w:r w:rsidR="005D56FC" w:rsidRPr="00484CD9" w:rsidDel="007E4FBC">
          <w:delText xml:space="preserve"> </w:delText>
        </w:r>
        <w:r w:rsidR="008775A1" w:rsidRPr="00484CD9" w:rsidDel="007E4FBC">
          <w:delText>transmission networ</w:delText>
        </w:r>
        <w:r w:rsidR="008775A1" w:rsidRPr="00F854D4" w:rsidDel="007E4FBC">
          <w:delText xml:space="preserve">k </w:delText>
        </w:r>
        <w:r w:rsidR="00484CD9" w:rsidRPr="00F854D4" w:rsidDel="007E4FBC">
          <w:delText>would only be connected when the LJRP has been termi</w:delText>
        </w:r>
        <w:r w:rsidR="00484CD9" w:rsidRPr="001C6B71" w:rsidDel="007E4FBC">
          <w:delText>nated</w:delText>
        </w:r>
        <w:r w:rsidR="00F674DE" w:rsidRPr="001C6B71" w:rsidDel="007E4FBC">
          <w:delText xml:space="preserve"> and </w:delText>
        </w:r>
        <w:r w:rsidR="00B84B43" w:rsidRPr="001C6B71" w:rsidDel="007E4FBC">
          <w:delText xml:space="preserve">operational </w:delText>
        </w:r>
        <w:r w:rsidR="00F674DE" w:rsidRPr="001C6B71" w:rsidDel="007E4FBC">
          <w:delText>control has transferred back to NGE</w:delText>
        </w:r>
        <w:r w:rsidR="00591E6B" w:rsidDel="007E4FBC">
          <w:delText>SO</w:delText>
        </w:r>
        <w:r w:rsidR="00F674DE" w:rsidRPr="001C6B71" w:rsidDel="007E4FBC">
          <w:delText>.</w:delText>
        </w:r>
        <w:r w:rsidR="00484CD9" w:rsidRPr="001C6B71" w:rsidDel="007E4FBC">
          <w:delText xml:space="preserve"> </w:delText>
        </w:r>
      </w:del>
    </w:p>
    <w:p w14:paraId="1875D748" w14:textId="6FA9C602" w:rsidR="008775A1" w:rsidRPr="008775A1" w:rsidRDefault="00BB764D" w:rsidP="00F8364F">
      <w:pPr>
        <w:pStyle w:val="Heading3"/>
        <w:keepLines/>
        <w:widowControl/>
        <w:ind w:left="709" w:hanging="709"/>
      </w:pPr>
      <w:r>
        <w:t>This document covers the restoration of the Total System following a Partial Shutdown or Total Shutdown in accordance with</w:t>
      </w:r>
      <w:del w:id="33" w:author="Johnson (ESO), Antony" w:date="2023-04-21T18:13:00Z">
        <w:r w:rsidDel="007E4FBC">
          <w:delText xml:space="preserve"> the</w:delText>
        </w:r>
        <w:r w:rsidDel="000B185D">
          <w:delText xml:space="preserve"> Local Joint</w:delText>
        </w:r>
      </w:del>
      <w:r>
        <w:t xml:space="preserve"> Restoration Plans</w:t>
      </w:r>
      <w:ins w:id="34" w:author="Johnson (ESO), Antony" w:date="2023-04-21T18:13:00Z">
        <w:r w:rsidR="000B185D">
          <w:t xml:space="preserve"> be they Local Joint Restoration Plans or Distributed Restoration Zone Plans</w:t>
        </w:r>
      </w:ins>
      <w:r>
        <w:t>. The restoration process may includ</w:t>
      </w:r>
      <w:r w:rsidRPr="00484CD9">
        <w:t>e a</w:t>
      </w:r>
      <w:del w:id="35" w:author="Johnson (ESO), Antony" w:date="2023-04-21T18:18:00Z">
        <w:r w:rsidR="005C6E6D" w:rsidRPr="00484CD9" w:rsidDel="00590565">
          <w:delText>n onshore</w:delText>
        </w:r>
        <w:r w:rsidRPr="00484CD9" w:rsidDel="00590565">
          <w:delText xml:space="preserve"> </w:delText>
        </w:r>
      </w:del>
      <w:r w:rsidRPr="00484CD9">
        <w:t>T</w:t>
      </w:r>
      <w:r>
        <w:t>O carrying out the processes set out in Local Joint Restoration Plans</w:t>
      </w:r>
      <w:ins w:id="36" w:author="Johnson (ESO), Antony" w:date="2023-04-21T18:18:00Z">
        <w:r w:rsidR="00590565">
          <w:t xml:space="preserve"> or a Ne</w:t>
        </w:r>
      </w:ins>
      <w:ins w:id="37" w:author="Johnson (ESO), Antony" w:date="2023-04-21T18:19:00Z">
        <w:r w:rsidR="00092AF4">
          <w:t>t</w:t>
        </w:r>
      </w:ins>
      <w:ins w:id="38" w:author="Johnson (ESO), Antony" w:date="2023-04-21T18:18:00Z">
        <w:r w:rsidR="00590565">
          <w:t>work Opera</w:t>
        </w:r>
        <w:r w:rsidR="00790DA5">
          <w:t xml:space="preserve">tor </w:t>
        </w:r>
      </w:ins>
      <w:ins w:id="39" w:author="Johnson (ESO), Antony" w:date="2023-04-21T18:19:00Z">
        <w:r w:rsidR="00092AF4">
          <w:t>carrying out the processes set out in a Distribution Restoration Zone Plan</w:t>
        </w:r>
      </w:ins>
      <w:r>
        <w:t>.</w:t>
      </w:r>
      <w:ins w:id="40" w:author="Johnson (ESO), Antony" w:date="2023-04-25T16:15:00Z">
        <w:r w:rsidR="00BE6FE8">
          <w:t xml:space="preserve">  These processes are also described in OC9 of the Grid Code.</w:t>
        </w:r>
      </w:ins>
    </w:p>
    <w:p w14:paraId="7BD0A405" w14:textId="77777777" w:rsidR="008775A1" w:rsidRPr="003C68CF" w:rsidRDefault="00BB764D" w:rsidP="00F8364F">
      <w:pPr>
        <w:pStyle w:val="Heading3"/>
        <w:keepLines/>
        <w:widowControl/>
        <w:ind w:left="709" w:hanging="709"/>
      </w:pPr>
      <w:r>
        <w:t xml:space="preserve">TO network start up plans may be invoked in response to power island operation. Their use is outside the scope of this document. </w:t>
      </w:r>
      <w:r w:rsidRPr="003C68CF">
        <w:t>They are considered in STCP 06-2 Power Island Management.</w:t>
      </w:r>
    </w:p>
    <w:p w14:paraId="0E313CDF" w14:textId="77777777" w:rsidR="00BB764D" w:rsidRDefault="00BB764D" w:rsidP="00F8364F">
      <w:pPr>
        <w:pStyle w:val="Heading3"/>
        <w:keepLines/>
        <w:widowControl/>
        <w:ind w:left="709" w:hanging="709"/>
      </w:pPr>
      <w:r>
        <w:t>This procedure applies to NGE</w:t>
      </w:r>
      <w:r w:rsidR="00591E6B">
        <w:t>SO</w:t>
      </w:r>
      <w:r>
        <w:t xml:space="preserve"> and each TO. For the purposes of this document, the TOs are:</w:t>
      </w:r>
    </w:p>
    <w:p w14:paraId="11F8DD9A" w14:textId="77777777" w:rsidR="00591E6B" w:rsidRDefault="00591E6B" w:rsidP="008E3D22">
      <w:pPr>
        <w:pStyle w:val="Heading4"/>
        <w:keepLines/>
        <w:widowControl/>
        <w:numPr>
          <w:ilvl w:val="0"/>
          <w:numId w:val="19"/>
        </w:numPr>
        <w:tabs>
          <w:tab w:val="clear" w:pos="360"/>
          <w:tab w:val="num" w:pos="1080"/>
        </w:tabs>
        <w:spacing w:after="0"/>
        <w:ind w:left="1077" w:hanging="357"/>
        <w:jc w:val="both"/>
      </w:pPr>
      <w:r>
        <w:t>NGET as an onshore Transmission Licence holder</w:t>
      </w:r>
    </w:p>
    <w:p w14:paraId="135A2554" w14:textId="77777777" w:rsidR="008E3D22" w:rsidRPr="00AC7EDB" w:rsidRDefault="008E3D22" w:rsidP="008E3D22">
      <w:pPr>
        <w:pStyle w:val="Heading4"/>
        <w:keepLines/>
        <w:widowControl/>
        <w:numPr>
          <w:ilvl w:val="0"/>
          <w:numId w:val="19"/>
        </w:numPr>
        <w:tabs>
          <w:tab w:val="clear" w:pos="360"/>
          <w:tab w:val="num" w:pos="1080"/>
        </w:tabs>
        <w:spacing w:after="0"/>
        <w:ind w:left="1077" w:hanging="357"/>
        <w:jc w:val="both"/>
      </w:pPr>
      <w:r w:rsidRPr="00AC7EDB">
        <w:t>SPT as an onshore Transmission License holder</w:t>
      </w:r>
    </w:p>
    <w:p w14:paraId="0456CCD4" w14:textId="77777777" w:rsidR="008E3D22" w:rsidRPr="00AC7EDB" w:rsidRDefault="008E3D22" w:rsidP="008E3D22">
      <w:pPr>
        <w:pStyle w:val="Heading4"/>
        <w:keepLines/>
        <w:widowControl/>
        <w:numPr>
          <w:ilvl w:val="0"/>
          <w:numId w:val="19"/>
        </w:numPr>
        <w:tabs>
          <w:tab w:val="clear" w:pos="360"/>
          <w:tab w:val="num" w:pos="1080"/>
        </w:tabs>
        <w:spacing w:after="0"/>
        <w:ind w:left="1077" w:hanging="357"/>
        <w:jc w:val="both"/>
      </w:pPr>
      <w:r w:rsidRPr="00AC7EDB">
        <w:t>SHETL as an onshore Transmission License holder</w:t>
      </w:r>
    </w:p>
    <w:p w14:paraId="10FC952B" w14:textId="77777777" w:rsidR="008E3D22" w:rsidRPr="00AC7EDB" w:rsidRDefault="008E3D22" w:rsidP="008E3D22">
      <w:pPr>
        <w:pStyle w:val="Heading4"/>
        <w:widowControl/>
        <w:numPr>
          <w:ilvl w:val="0"/>
          <w:numId w:val="18"/>
        </w:numPr>
        <w:tabs>
          <w:tab w:val="clear" w:pos="360"/>
          <w:tab w:val="num" w:pos="1080"/>
        </w:tabs>
        <w:ind w:left="1080"/>
        <w:jc w:val="both"/>
      </w:pPr>
      <w:r w:rsidRPr="00AC7EDB">
        <w:t>Offshore Transmission License holders as appointed by OFGEM.</w:t>
      </w:r>
    </w:p>
    <w:p w14:paraId="44F35648" w14:textId="77777777" w:rsidR="00BB764D" w:rsidRDefault="00BB764D" w:rsidP="00E17D59">
      <w:pPr>
        <w:keepNext/>
        <w:keepLines/>
        <w:widowControl/>
      </w:pPr>
    </w:p>
    <w:p w14:paraId="4641E2D2" w14:textId="77777777" w:rsidR="00BB764D" w:rsidRDefault="00BB764D" w:rsidP="00E17D59">
      <w:pPr>
        <w:pStyle w:val="Heading2"/>
        <w:keepLines/>
        <w:widowControl/>
      </w:pPr>
      <w:r>
        <w:t>Objectives</w:t>
      </w:r>
    </w:p>
    <w:p w14:paraId="68A763E2" w14:textId="77777777" w:rsidR="00BB764D" w:rsidRDefault="00BB764D" w:rsidP="00F8364F">
      <w:pPr>
        <w:pStyle w:val="Heading3"/>
        <w:keepLines/>
        <w:widowControl/>
        <w:ind w:left="709" w:hanging="709"/>
      </w:pPr>
      <w:r>
        <w:t>The objective of this document is to enable, as far as possible, restoration of the TOs’ Transmission Systems and interfacing Users’ Systems in the shortest possible time using the most effective means following a Total Shutdown or Partial Shutdown.</w:t>
      </w:r>
    </w:p>
    <w:p w14:paraId="78AFCDE2" w14:textId="77777777" w:rsidR="006110BF" w:rsidRPr="006110BF" w:rsidRDefault="006110BF" w:rsidP="006110BF"/>
    <w:p w14:paraId="0B7A4FD1" w14:textId="77777777" w:rsidR="00BB764D" w:rsidRDefault="00BB764D" w:rsidP="005E26A2">
      <w:pPr>
        <w:pStyle w:val="Heading1"/>
        <w:keepLines/>
        <w:widowControl/>
        <w:tabs>
          <w:tab w:val="clear" w:pos="993"/>
          <w:tab w:val="num" w:pos="851"/>
        </w:tabs>
        <w:ind w:left="851"/>
      </w:pPr>
      <w:r>
        <w:t>Key Definitions</w:t>
      </w:r>
    </w:p>
    <w:p w14:paraId="6E54AA03" w14:textId="77777777" w:rsidR="00CC3FAC" w:rsidRPr="00CC3FAC" w:rsidRDefault="00CC3FAC" w:rsidP="00CC3FAC"/>
    <w:p w14:paraId="410B31EC" w14:textId="77777777" w:rsidR="00BB764D" w:rsidRDefault="00F674DE" w:rsidP="00E17D59">
      <w:pPr>
        <w:pStyle w:val="Heading2"/>
        <w:keepLines/>
        <w:widowControl/>
      </w:pPr>
      <w:r>
        <w:t>N</w:t>
      </w:r>
      <w:r w:rsidR="00BB764D">
        <w:t>one</w:t>
      </w:r>
    </w:p>
    <w:p w14:paraId="6586F5E3" w14:textId="77777777" w:rsidR="00F674DE" w:rsidRPr="00F674DE" w:rsidRDefault="00F674DE" w:rsidP="00F674DE"/>
    <w:p w14:paraId="0593E66D" w14:textId="77777777" w:rsidR="00BB764D" w:rsidRDefault="00BB764D" w:rsidP="005E26A2">
      <w:pPr>
        <w:pStyle w:val="Heading1"/>
        <w:keepLines/>
        <w:widowControl/>
        <w:tabs>
          <w:tab w:val="clear" w:pos="993"/>
          <w:tab w:val="num" w:pos="851"/>
        </w:tabs>
        <w:ind w:left="851"/>
      </w:pPr>
      <w:r>
        <w:lastRenderedPageBreak/>
        <w:t>Procedure</w:t>
      </w:r>
    </w:p>
    <w:p w14:paraId="15FB98BA" w14:textId="77777777" w:rsidR="00BB764D" w:rsidRPr="0007103E" w:rsidRDefault="00BB764D" w:rsidP="00E17D59">
      <w:pPr>
        <w:pStyle w:val="Heading2"/>
        <w:keepLines/>
        <w:widowControl/>
      </w:pPr>
      <w:r w:rsidRPr="0007103E">
        <w:t>Responsibilities</w:t>
      </w:r>
    </w:p>
    <w:p w14:paraId="701EC2BA" w14:textId="2270FD8B" w:rsidR="00BB764D" w:rsidRPr="001C6B71" w:rsidRDefault="00BB764D">
      <w:pPr>
        <w:pStyle w:val="Heading3"/>
        <w:keepLines/>
        <w:widowControl/>
        <w:tabs>
          <w:tab w:val="clear" w:pos="720"/>
          <w:tab w:val="num" w:pos="851"/>
        </w:tabs>
        <w:ind w:left="851" w:hanging="851"/>
        <w:pPrChange w:id="41" w:author="Johnson (ESO), Antony" w:date="2023-04-26T17:28:00Z">
          <w:pPr>
            <w:pStyle w:val="Heading3"/>
            <w:keepLines/>
            <w:widowControl/>
          </w:pPr>
        </w:pPrChange>
      </w:pPr>
      <w:r w:rsidRPr="0007103E">
        <w:t>NGE</w:t>
      </w:r>
      <w:r w:rsidR="00591E6B">
        <w:t>SO</w:t>
      </w:r>
      <w:r w:rsidRPr="0007103E">
        <w:t xml:space="preserve"> shall establish the overall </w:t>
      </w:r>
      <w:del w:id="42" w:author="Johnson (ESO), Antony" w:date="2023-04-21T18:21:00Z">
        <w:r w:rsidRPr="0007103E" w:rsidDel="00574077">
          <w:delText xml:space="preserve">Black Start for the </w:delText>
        </w:r>
        <w:r w:rsidRPr="0066053F" w:rsidDel="00574077">
          <w:delText>T</w:delText>
        </w:r>
        <w:r w:rsidRPr="0007103E" w:rsidDel="00574077">
          <w:delText>Os’ Transmission System</w:delText>
        </w:r>
      </w:del>
      <w:del w:id="43" w:author="Johnson (ESO), Antony" w:date="2023-04-21T18:22:00Z">
        <w:r w:rsidRPr="0007103E" w:rsidDel="00574077">
          <w:delText>s</w:delText>
        </w:r>
      </w:del>
      <w:ins w:id="44" w:author="Johnson (ESO), Antony" w:date="2023-04-21T18:22:00Z">
        <w:r w:rsidR="00574077">
          <w:t>System Restoration strategy</w:t>
        </w:r>
      </w:ins>
      <w:r w:rsidRPr="0007103E">
        <w:t xml:space="preserve">. This shall require </w:t>
      </w:r>
      <w:del w:id="45" w:author="Johnson (ESO), Antony" w:date="2023-04-21T18:22:00Z">
        <w:r w:rsidRPr="0007103E" w:rsidDel="00574077">
          <w:delText xml:space="preserve">Black Start Stations and other Power Stations </w:delText>
        </w:r>
      </w:del>
      <w:ins w:id="46" w:author="Johnson (ESO), Antony" w:date="2023-04-21T18:22:00Z">
        <w:r w:rsidR="00574077">
          <w:t xml:space="preserve">Restoration Contractors </w:t>
        </w:r>
      </w:ins>
      <w:r w:rsidRPr="0007103E">
        <w:t xml:space="preserve">to be party to </w:t>
      </w:r>
      <w:del w:id="47" w:author="Johnson (ESO), Antony" w:date="2023-04-21T18:22:00Z">
        <w:r w:rsidRPr="0007103E" w:rsidDel="00DE1B10">
          <w:delText xml:space="preserve">Local Joint </w:delText>
        </w:r>
      </w:del>
      <w:r w:rsidRPr="0007103E">
        <w:t>Restoration Plans.</w:t>
      </w:r>
      <w:r w:rsidR="00E24087" w:rsidRPr="0007103E">
        <w:t xml:space="preserve"> </w:t>
      </w:r>
      <w:del w:id="48" w:author="Johnson (ESO), Antony" w:date="2023-04-21T18:22:00Z">
        <w:r w:rsidR="00E24087" w:rsidRPr="001C6B71" w:rsidDel="00DE1B10">
          <w:delText xml:space="preserve">Where an offshore network connects within an onshore network covered by a Local Joint Restoration Plan (LJRP) the offshore TO shall </w:delText>
        </w:r>
        <w:r w:rsidR="008A52CE" w:rsidRPr="001C6B71" w:rsidDel="00DE1B10">
          <w:delText>not</w:delText>
        </w:r>
        <w:r w:rsidR="00E24087" w:rsidRPr="001C6B71" w:rsidDel="00DE1B10">
          <w:delText xml:space="preserve"> be a party to</w:delText>
        </w:r>
        <w:r w:rsidR="005C6E6D" w:rsidRPr="001C6B71" w:rsidDel="00DE1B10">
          <w:delText xml:space="preserve"> the</w:delText>
        </w:r>
        <w:r w:rsidR="00E24087" w:rsidRPr="001C6B71" w:rsidDel="00DE1B10">
          <w:delText xml:space="preserve"> Local Joint Restoration Plan</w:delText>
        </w:r>
        <w:r w:rsidR="000E2EA7" w:rsidRPr="001C6B71" w:rsidDel="00DE1B10">
          <w:delText xml:space="preserve"> </w:delText>
        </w:r>
        <w:r w:rsidR="008A52CE" w:rsidRPr="001C6B71" w:rsidDel="00DE1B10">
          <w:delText>and</w:delText>
        </w:r>
        <w:r w:rsidR="000E2EA7" w:rsidRPr="001C6B71" w:rsidDel="00DE1B10">
          <w:delText xml:space="preserve"> the offshore TO network will not be connected to the onshore TO network until the LJRP has been terminated as outlined in sections 3.4.11, 3.4.12 or 3.4.14 and NGE</w:delText>
        </w:r>
        <w:r w:rsidR="00591E6B" w:rsidDel="00DE1B10">
          <w:delText>SO</w:delText>
        </w:r>
        <w:r w:rsidR="008A52CE" w:rsidRPr="001C6B71" w:rsidDel="00DE1B10">
          <w:delText xml:space="preserve"> have taken </w:delText>
        </w:r>
        <w:r w:rsidR="000E2EA7" w:rsidRPr="001C6B71" w:rsidDel="00DE1B10">
          <w:delText xml:space="preserve">control of </w:delText>
        </w:r>
        <w:r w:rsidR="008A52CE" w:rsidRPr="001C6B71" w:rsidDel="00DE1B10">
          <w:delText xml:space="preserve">co-ordination of the interconnection of </w:delText>
        </w:r>
        <w:r w:rsidR="000E2EA7" w:rsidRPr="001C6B71" w:rsidDel="00DE1B10">
          <w:delText>both systems</w:delText>
        </w:r>
        <w:r w:rsidR="008A52CE" w:rsidRPr="001C6B71" w:rsidDel="00DE1B10">
          <w:delText>.</w:delText>
        </w:r>
      </w:del>
    </w:p>
    <w:p w14:paraId="67214B62" w14:textId="4DB61C94" w:rsidR="00BB764D" w:rsidRDefault="00BB764D">
      <w:pPr>
        <w:pStyle w:val="Heading3"/>
        <w:keepLines/>
        <w:widowControl/>
        <w:tabs>
          <w:tab w:val="clear" w:pos="720"/>
          <w:tab w:val="num" w:pos="851"/>
        </w:tabs>
        <w:ind w:left="851" w:hanging="851"/>
        <w:pPrChange w:id="49" w:author="Johnson (ESO), Antony" w:date="2023-04-26T17:28:00Z">
          <w:pPr>
            <w:pStyle w:val="Heading3"/>
            <w:keepLines/>
            <w:widowControl/>
          </w:pPr>
        </w:pPrChange>
      </w:pPr>
      <w:r w:rsidRPr="0007103E">
        <w:t>NGE</w:t>
      </w:r>
      <w:r w:rsidR="00591E6B">
        <w:t>SO</w:t>
      </w:r>
      <w:r w:rsidRPr="0007103E">
        <w:t xml:space="preserve"> shall establish Local Joint Restoration Plans</w:t>
      </w:r>
      <w:ins w:id="50" w:author="Johnson (ESO), Antony" w:date="2023-04-25T16:16:00Z">
        <w:r w:rsidR="00933BF3">
          <w:t xml:space="preserve"> which also includes Offshore Local Joint Restoration Plans</w:t>
        </w:r>
      </w:ins>
      <w:del w:id="51" w:author="Johnson (ESO), Antony" w:date="2023-04-21T18:29:00Z">
        <w:r w:rsidRPr="0007103E" w:rsidDel="00905B5D">
          <w:delText xml:space="preserve"> (as described in this document) and associated Ancillary Service Agreements</w:delText>
        </w:r>
      </w:del>
      <w:r w:rsidRPr="0007103E">
        <w:t>.</w:t>
      </w:r>
      <w:ins w:id="52" w:author="Johnson (ESO), Antony" w:date="2023-04-21T18:27:00Z">
        <w:r w:rsidR="00954C2A">
          <w:t xml:space="preserve"> </w:t>
        </w:r>
      </w:ins>
      <w:ins w:id="53" w:author="Johnson (ESO), Antony" w:date="2023-04-21T18:30:00Z">
        <w:r w:rsidR="001830BB">
          <w:t>In addition</w:t>
        </w:r>
      </w:ins>
      <w:ins w:id="54" w:author="Johnson (ESO), Antony" w:date="2023-04-25T15:35:00Z">
        <w:r w:rsidR="00FB5B7E">
          <w:t>,</w:t>
        </w:r>
      </w:ins>
      <w:ins w:id="55" w:author="Johnson (ESO), Antony" w:date="2023-04-21T18:27:00Z">
        <w:r w:rsidR="00954C2A">
          <w:t xml:space="preserve"> NGESO shall also instruct </w:t>
        </w:r>
        <w:r w:rsidR="009C718C">
          <w:t xml:space="preserve">relevant Network Operators to </w:t>
        </w:r>
      </w:ins>
      <w:ins w:id="56" w:author="Johnson (ESO), Antony" w:date="2023-04-21T18:28:00Z">
        <w:r w:rsidR="009C718C">
          <w:t xml:space="preserve">establish Distribution Restoration </w:t>
        </w:r>
        <w:r w:rsidR="007E6631">
          <w:t>Zone Plans</w:t>
        </w:r>
      </w:ins>
      <w:ins w:id="57" w:author="Johnson (ESO), Antony" w:date="2023-04-21T18:30:00Z">
        <w:r w:rsidR="001830BB">
          <w:t>.</w:t>
        </w:r>
      </w:ins>
      <w:ins w:id="58" w:author="Johnson (ESO), Antony" w:date="2023-04-21T18:28:00Z">
        <w:r w:rsidR="007E6631">
          <w:t xml:space="preserve"> </w:t>
        </w:r>
      </w:ins>
    </w:p>
    <w:p w14:paraId="0355EB83" w14:textId="6C33705C" w:rsidR="00BB764D" w:rsidRDefault="00BB764D">
      <w:pPr>
        <w:pStyle w:val="Heading3"/>
        <w:keepLines/>
        <w:widowControl/>
        <w:tabs>
          <w:tab w:val="clear" w:pos="720"/>
          <w:tab w:val="num" w:pos="851"/>
        </w:tabs>
        <w:ind w:left="851" w:hanging="851"/>
        <w:pPrChange w:id="59" w:author="Johnson (ESO), Antony" w:date="2023-04-26T17:28:00Z">
          <w:pPr>
            <w:pStyle w:val="Heading3"/>
            <w:keepLines/>
            <w:widowControl/>
          </w:pPr>
        </w:pPrChange>
      </w:pPr>
      <w:del w:id="60" w:author="Johnson (ESO), Antony" w:date="2023-04-21T18:30:00Z">
        <w:r w:rsidDel="00161020">
          <w:delText xml:space="preserve">Local Joint </w:delText>
        </w:r>
      </w:del>
      <w:r>
        <w:t>Restoration Plans shall be agreed by NGE</w:t>
      </w:r>
      <w:r w:rsidR="00155439">
        <w:t>SO</w:t>
      </w:r>
      <w:r>
        <w:t xml:space="preserve">, </w:t>
      </w:r>
      <w:del w:id="61" w:author="Johnson (ESO), Antony" w:date="2023-04-21T18:31:00Z">
        <w:r w:rsidDel="007B0153">
          <w:delText xml:space="preserve">the </w:delText>
        </w:r>
      </w:del>
      <w:r>
        <w:t>relevant</w:t>
      </w:r>
      <w:del w:id="62" w:author="Johnson (ESO), Antony" w:date="2023-04-21T18:31:00Z">
        <w:r w:rsidDel="00966C40">
          <w:delText xml:space="preserve"> </w:delText>
        </w:r>
        <w:r w:rsidR="00E24087" w:rsidRPr="001C6B71" w:rsidDel="00966C40">
          <w:delText>onshore</w:delText>
        </w:r>
      </w:del>
      <w:r w:rsidR="00E24087" w:rsidRPr="001C6B71">
        <w:t xml:space="preserve"> </w:t>
      </w:r>
      <w:r w:rsidRPr="001C6B71">
        <w:t>T</w:t>
      </w:r>
      <w:r>
        <w:t>O</w:t>
      </w:r>
      <w:ins w:id="63" w:author="Johnson (ESO), Antony" w:date="2023-04-21T18:31:00Z">
        <w:r w:rsidR="007B0153">
          <w:t>s,</w:t>
        </w:r>
      </w:ins>
      <w:ins w:id="64" w:author="Johnson (ESO), Antony" w:date="2023-04-21T18:32:00Z">
        <w:r w:rsidR="007B0153">
          <w:t xml:space="preserve"> relevant Network Operators</w:t>
        </w:r>
      </w:ins>
      <w:r>
        <w:t xml:space="preserve"> and </w:t>
      </w:r>
      <w:ins w:id="65" w:author="Johnson (ESO), Antony" w:date="2023-04-21T18:31:00Z">
        <w:r w:rsidR="00966C40">
          <w:t>Restoration Contractors</w:t>
        </w:r>
        <w:r w:rsidR="007B0153">
          <w:t>.</w:t>
        </w:r>
      </w:ins>
      <w:del w:id="66" w:author="Johnson (ESO), Antony" w:date="2023-04-21T18:31:00Z">
        <w:r w:rsidR="00E24087" w:rsidDel="00966C40">
          <w:delText xml:space="preserve">any </w:delText>
        </w:r>
        <w:r w:rsidDel="00966C40">
          <w:delText>relevant Users</w:delText>
        </w:r>
        <w:r w:rsidR="00E24087" w:rsidRPr="000E2EA7" w:rsidDel="00966C40">
          <w:rPr>
            <w:strike/>
          </w:rPr>
          <w:delText xml:space="preserve"> </w:delText>
        </w:r>
      </w:del>
    </w:p>
    <w:p w14:paraId="1238AC34" w14:textId="741FA29E" w:rsidR="00BB764D" w:rsidRPr="001C6B71" w:rsidRDefault="00BB764D">
      <w:pPr>
        <w:pStyle w:val="Heading3"/>
        <w:keepLines/>
        <w:widowControl/>
        <w:tabs>
          <w:tab w:val="clear" w:pos="720"/>
          <w:tab w:val="num" w:pos="851"/>
        </w:tabs>
        <w:ind w:left="851" w:hanging="851"/>
        <w:pPrChange w:id="67" w:author="Johnson (ESO), Antony" w:date="2023-04-26T17:28:00Z">
          <w:pPr>
            <w:pStyle w:val="Heading3"/>
            <w:keepLines/>
            <w:widowControl/>
          </w:pPr>
        </w:pPrChange>
      </w:pPr>
      <w:r>
        <w:t>NGE</w:t>
      </w:r>
      <w:r w:rsidR="00591E6B">
        <w:t>SO</w:t>
      </w:r>
      <w:r>
        <w:t xml:space="preserve"> shall provide </w:t>
      </w:r>
      <w:r w:rsidR="001B271F">
        <w:t>th</w:t>
      </w:r>
      <w:r w:rsidR="001B271F" w:rsidRPr="000E2EA7">
        <w:t>e</w:t>
      </w:r>
      <w:del w:id="68" w:author="Johnson (ESO), Antony" w:date="2023-04-21T18:32:00Z">
        <w:r w:rsidRPr="000E2EA7" w:rsidDel="0070008A">
          <w:delText xml:space="preserve"> </w:delText>
        </w:r>
        <w:r w:rsidR="001B271F" w:rsidRPr="000E2EA7" w:rsidDel="0070008A">
          <w:delText>onshore</w:delText>
        </w:r>
      </w:del>
      <w:r w:rsidR="001B271F" w:rsidRPr="000E2EA7">
        <w:t xml:space="preserve"> </w:t>
      </w:r>
      <w:r w:rsidRPr="000E2EA7">
        <w:t>T</w:t>
      </w:r>
      <w:r>
        <w:t xml:space="preserve">O with a signed copy of each </w:t>
      </w:r>
      <w:del w:id="69" w:author="Johnson (ESO), Antony" w:date="2023-04-21T18:37:00Z">
        <w:r w:rsidDel="004D007E">
          <w:delText xml:space="preserve">Local Joint </w:delText>
        </w:r>
      </w:del>
      <w:r>
        <w:t>Restoration Plan relevant to that TO’s Transmission System</w:t>
      </w:r>
      <w:ins w:id="70" w:author="Johnson (ESO), Antony" w:date="2023-04-21T18:37:00Z">
        <w:r w:rsidR="007436FE">
          <w:t xml:space="preserve"> as provided for in Grid Code </w:t>
        </w:r>
      </w:ins>
      <w:ins w:id="71" w:author="Johnson (ESO), Antony" w:date="2023-04-21T18:38:00Z">
        <w:r w:rsidR="000D0F11" w:rsidRPr="004D373F">
          <w:t>OC9.4.7.</w:t>
        </w:r>
        <w:r w:rsidR="000D0F11">
          <w:t>6.1</w:t>
        </w:r>
      </w:ins>
      <w:r>
        <w:t>.</w:t>
      </w:r>
      <w:ins w:id="72" w:author="Johnson (ESO), Antony" w:date="2023-04-21T18:34:00Z">
        <w:r w:rsidR="00495527">
          <w:t xml:space="preserve">  </w:t>
        </w:r>
      </w:ins>
      <w:del w:id="73" w:author="Johnson (ESO), Antony" w:date="2023-04-21T18:33:00Z">
        <w:r w:rsidDel="0070008A">
          <w:delText xml:space="preserve"> </w:delText>
        </w:r>
        <w:r w:rsidR="000E2EA7" w:rsidRPr="001C6B71" w:rsidDel="0070008A">
          <w:delText xml:space="preserve">Where an offshore network connects within an onshore network covered by a Local Joint Restoration Plan (LJRP) the offshore TO </w:delText>
        </w:r>
        <w:r w:rsidR="009939C9" w:rsidRPr="001C6B71" w:rsidDel="0070008A">
          <w:delText xml:space="preserve">shall receive </w:delText>
        </w:r>
        <w:r w:rsidR="000E2EA7" w:rsidRPr="001C6B71" w:rsidDel="0070008A">
          <w:delText xml:space="preserve">a copy of the </w:delText>
        </w:r>
        <w:r w:rsidR="008A52CE" w:rsidRPr="001C6B71" w:rsidDel="0070008A">
          <w:delText xml:space="preserve">agreed </w:delText>
        </w:r>
        <w:r w:rsidR="000E2EA7" w:rsidRPr="001C6B71" w:rsidDel="0070008A">
          <w:delText>LJRP for information</w:delText>
        </w:r>
        <w:r w:rsidR="000E2EA7" w:rsidRPr="001C6B71" w:rsidDel="00FC67BB">
          <w:delText>.</w:delText>
        </w:r>
      </w:del>
      <w:r w:rsidR="000E2EA7" w:rsidRPr="001C6B71">
        <w:t xml:space="preserve">  </w:t>
      </w:r>
    </w:p>
    <w:p w14:paraId="2332EF6E" w14:textId="63DEA68F" w:rsidR="00BB764D" w:rsidRDefault="00BB764D">
      <w:pPr>
        <w:pStyle w:val="Heading3"/>
        <w:keepLines/>
        <w:widowControl/>
        <w:tabs>
          <w:tab w:val="clear" w:pos="720"/>
          <w:tab w:val="num" w:pos="851"/>
        </w:tabs>
        <w:ind w:left="851" w:hanging="851"/>
        <w:pPrChange w:id="74" w:author="Johnson (ESO), Antony" w:date="2023-04-26T17:28:00Z">
          <w:pPr>
            <w:pStyle w:val="Heading3"/>
            <w:keepLines/>
            <w:widowControl/>
          </w:pPr>
        </w:pPrChange>
      </w:pPr>
      <w:r>
        <w:t>Where requested by NGE</w:t>
      </w:r>
      <w:r w:rsidR="00591E6B">
        <w:t>SO</w:t>
      </w:r>
      <w:r>
        <w:t>, the releva</w:t>
      </w:r>
      <w:r w:rsidRPr="000E2EA7">
        <w:t xml:space="preserve">nt </w:t>
      </w:r>
      <w:del w:id="75" w:author="Johnson (ESO), Antony" w:date="2023-04-25T16:16:00Z">
        <w:r w:rsidR="00E24087" w:rsidRPr="000E2EA7" w:rsidDel="00933BF3">
          <w:delText xml:space="preserve">onshore </w:delText>
        </w:r>
      </w:del>
      <w:r w:rsidRPr="000E2EA7">
        <w:t>TO s</w:t>
      </w:r>
      <w:r>
        <w:t xml:space="preserve">hall assist in the development and production of </w:t>
      </w:r>
      <w:del w:id="76" w:author="Johnson (ESO), Antony" w:date="2023-04-21T18:39:00Z">
        <w:r w:rsidDel="00F6399F">
          <w:delText xml:space="preserve">Local Joint </w:delText>
        </w:r>
      </w:del>
      <w:r>
        <w:t xml:space="preserve">Restoration Plans. </w:t>
      </w:r>
    </w:p>
    <w:p w14:paraId="74180CB3" w14:textId="27AB087D" w:rsidR="00BB764D" w:rsidRDefault="00BB764D">
      <w:pPr>
        <w:pStyle w:val="Heading3"/>
        <w:keepLines/>
        <w:widowControl/>
        <w:tabs>
          <w:tab w:val="clear" w:pos="720"/>
          <w:tab w:val="num" w:pos="851"/>
        </w:tabs>
        <w:ind w:left="851" w:hanging="851"/>
        <w:pPrChange w:id="77" w:author="Johnson (ESO), Antony" w:date="2023-04-26T17:28:00Z">
          <w:pPr>
            <w:pStyle w:val="Heading3"/>
            <w:keepLines/>
            <w:widowControl/>
          </w:pPr>
        </w:pPrChange>
      </w:pPr>
      <w:r>
        <w:t>The relevant</w:t>
      </w:r>
      <w:del w:id="78" w:author="Johnson (ESO), Antony" w:date="2023-04-21T18:39:00Z">
        <w:r w:rsidDel="00F6399F">
          <w:delText xml:space="preserve"> </w:delText>
        </w:r>
        <w:r w:rsidR="00A657F0" w:rsidRPr="001C6B71" w:rsidDel="00F6399F">
          <w:delText>onshore</w:delText>
        </w:r>
      </w:del>
      <w:r w:rsidR="00A657F0">
        <w:t xml:space="preserve"> </w:t>
      </w:r>
      <w:r>
        <w:t>TO and NGE</w:t>
      </w:r>
      <w:r w:rsidR="00591E6B">
        <w:t>SO</w:t>
      </w:r>
      <w:r>
        <w:t xml:space="preserve"> shall each inform the other party if they become aware of any material change that may invalidate a</w:t>
      </w:r>
      <w:del w:id="79" w:author="Johnson (ESO), Antony" w:date="2023-04-21T18:40:00Z">
        <w:r w:rsidDel="007A2152">
          <w:delText xml:space="preserve"> Local Joint </w:delText>
        </w:r>
      </w:del>
      <w:r>
        <w:t>Restoration Plan.</w:t>
      </w:r>
      <w:ins w:id="80" w:author="Johnson (ESO), Antony" w:date="2023-04-21T18:40:00Z">
        <w:r w:rsidR="007A2152">
          <w:t xml:space="preserve">  In the case of </w:t>
        </w:r>
        <w:r w:rsidR="000D0141">
          <w:t xml:space="preserve">Distribution Restoration Zone Plans, </w:t>
        </w:r>
      </w:ins>
      <w:ins w:id="81" w:author="Johnson (ESO), Antony" w:date="2023-04-21T18:41:00Z">
        <w:r w:rsidR="009766C5">
          <w:t xml:space="preserve">the Network Operator (in coordination with </w:t>
        </w:r>
      </w:ins>
      <w:ins w:id="82" w:author="Johnson (ESO), Antony" w:date="2023-04-21T18:42:00Z">
        <w:r w:rsidR="00A71B88">
          <w:t xml:space="preserve">NGESO) shall inform the TO of any material change that may invalidate a Restoration Plan </w:t>
        </w:r>
      </w:ins>
      <w:ins w:id="83" w:author="Johnson (ESO), Antony" w:date="2023-04-21T18:43:00Z">
        <w:r w:rsidR="008D19A9">
          <w:t xml:space="preserve">as specified in </w:t>
        </w:r>
      </w:ins>
      <w:ins w:id="84" w:author="Johnson (ESO), Antony" w:date="2023-04-21T18:44:00Z">
        <w:r w:rsidR="00284DB4">
          <w:t>Grid Code OC9 and the Restoration Plan.</w:t>
        </w:r>
      </w:ins>
      <w:ins w:id="85" w:author="Johnson (ESO), Antony" w:date="2023-04-21T18:42:00Z">
        <w:r w:rsidR="00A71B88">
          <w:t xml:space="preserve"> </w:t>
        </w:r>
      </w:ins>
    </w:p>
    <w:p w14:paraId="59AC22A4" w14:textId="46D8497A" w:rsidR="00BB764D" w:rsidRDefault="00BB764D">
      <w:pPr>
        <w:pStyle w:val="Heading3"/>
        <w:keepLines/>
        <w:widowControl/>
        <w:tabs>
          <w:tab w:val="clear" w:pos="720"/>
          <w:tab w:val="num" w:pos="851"/>
        </w:tabs>
        <w:ind w:left="851" w:hanging="851"/>
        <w:pPrChange w:id="86" w:author="Johnson (ESO), Antony" w:date="2023-04-26T17:28:00Z">
          <w:pPr>
            <w:pStyle w:val="Heading3"/>
            <w:keepLines/>
            <w:widowControl/>
          </w:pPr>
        </w:pPrChange>
      </w:pPr>
      <w:r>
        <w:t>NGE</w:t>
      </w:r>
      <w:r w:rsidR="00591E6B">
        <w:t>SO</w:t>
      </w:r>
      <w:r>
        <w:t xml:space="preserve"> </w:t>
      </w:r>
      <w:ins w:id="87" w:author="Johnson (ESO), Antony" w:date="2023-04-21T18:46:00Z">
        <w:r w:rsidR="00230C70">
          <w:t xml:space="preserve">in coordination with relevant Network Operators </w:t>
        </w:r>
      </w:ins>
      <w:r>
        <w:t xml:space="preserve">shall regularly review, update and re-issue </w:t>
      </w:r>
      <w:del w:id="88" w:author="Johnson (ESO), Antony" w:date="2023-04-21T18:46:00Z">
        <w:r w:rsidDel="00D47A6B">
          <w:delText xml:space="preserve">the </w:delText>
        </w:r>
      </w:del>
      <w:del w:id="89" w:author="Johnson (ESO), Antony" w:date="2023-04-21T18:47:00Z">
        <w:r w:rsidDel="00230C70">
          <w:delText>L</w:delText>
        </w:r>
      </w:del>
      <w:del w:id="90" w:author="Johnson (ESO), Antony" w:date="2023-04-21T18:46:00Z">
        <w:r w:rsidDel="00230C70">
          <w:delText xml:space="preserve">ocal Joint </w:delText>
        </w:r>
      </w:del>
      <w:r>
        <w:t>Restoration Plans as necessary</w:t>
      </w:r>
      <w:ins w:id="91" w:author="Johnson (ESO), Antony" w:date="2023-04-21T18:47:00Z">
        <w:r w:rsidR="00230C70">
          <w:t xml:space="preserve"> in accordance with the requirements of Grid Code OC9</w:t>
        </w:r>
      </w:ins>
      <w:r>
        <w:t>.</w:t>
      </w:r>
    </w:p>
    <w:p w14:paraId="3BB9D1E8" w14:textId="6E957172" w:rsidR="00BB764D" w:rsidRDefault="00BB764D">
      <w:pPr>
        <w:pStyle w:val="Heading3"/>
        <w:keepLines/>
        <w:widowControl/>
        <w:tabs>
          <w:tab w:val="clear" w:pos="720"/>
          <w:tab w:val="num" w:pos="851"/>
        </w:tabs>
        <w:ind w:left="851" w:hanging="851"/>
        <w:pPrChange w:id="92" w:author="Johnson (ESO), Antony" w:date="2023-04-26T17:28:00Z">
          <w:pPr>
            <w:pStyle w:val="Heading3"/>
            <w:keepLines/>
            <w:widowControl/>
          </w:pPr>
        </w:pPrChange>
      </w:pPr>
      <w:r>
        <w:t>When a Total or Partial Shutdown exists, NGE</w:t>
      </w:r>
      <w:r w:rsidR="00591E6B">
        <w:t>SO</w:t>
      </w:r>
      <w:r>
        <w:t xml:space="preserve"> shall notify the relevant TO</w:t>
      </w:r>
      <w:r w:rsidR="001B271F">
        <w:t>s</w:t>
      </w:r>
      <w:r>
        <w:t xml:space="preserve"> and Users of the situation. The Parties shall agree the implementation of those </w:t>
      </w:r>
      <w:del w:id="93" w:author="Johnson (ESO), Antony" w:date="2023-04-21T18:47:00Z">
        <w:r w:rsidDel="00230C70">
          <w:delText xml:space="preserve">Local Joint </w:delText>
        </w:r>
      </w:del>
      <w:r>
        <w:t xml:space="preserve">Restoration Plans (taking account of advised </w:t>
      </w:r>
      <w:del w:id="94" w:author="Johnson (ESO), Antony" w:date="2023-04-21T18:49:00Z">
        <w:r w:rsidDel="00C62D12">
          <w:delText xml:space="preserve">Generating Unit </w:delText>
        </w:r>
      </w:del>
      <w:ins w:id="95" w:author="Johnson (ESO), Antony" w:date="2023-04-21T18:49:00Z">
        <w:r w:rsidR="00C62D12">
          <w:t xml:space="preserve">Restoration Contractors </w:t>
        </w:r>
      </w:ins>
      <w:r>
        <w:t>availabilities</w:t>
      </w:r>
      <w:ins w:id="96" w:author="Johnson (ESO), Antony" w:date="2023-04-21T18:47:00Z">
        <w:r w:rsidR="00230C70">
          <w:t>,</w:t>
        </w:r>
      </w:ins>
      <w:del w:id="97" w:author="Johnson (ESO), Antony" w:date="2023-04-21T18:47:00Z">
        <w:r w:rsidDel="00230C70">
          <w:delText xml:space="preserve"> and </w:delText>
        </w:r>
      </w:del>
      <w:ins w:id="98" w:author="Johnson (ESO), Antony" w:date="2023-04-21T18:50:00Z">
        <w:r w:rsidR="00C62D12">
          <w:t xml:space="preserve"> </w:t>
        </w:r>
      </w:ins>
      <w:r>
        <w:t>the availability of each TO Transmission System</w:t>
      </w:r>
      <w:ins w:id="99" w:author="Johnson (ESO), Antony" w:date="2023-04-21T18:47:00Z">
        <w:r w:rsidR="00230C70">
          <w:t xml:space="preserve"> and the availability of </w:t>
        </w:r>
      </w:ins>
      <w:ins w:id="100" w:author="Johnson (ESO), Antony" w:date="2023-04-21T18:50:00Z">
        <w:r w:rsidR="00597ABA">
          <w:t xml:space="preserve">Plant to establish </w:t>
        </w:r>
      </w:ins>
      <w:ins w:id="101" w:author="Johnson (ESO), Antony" w:date="2023-04-21T18:48:00Z">
        <w:r w:rsidR="002E5E27">
          <w:t>Distribution Restoration Zones</w:t>
        </w:r>
      </w:ins>
      <w:r>
        <w:t>).</w:t>
      </w:r>
    </w:p>
    <w:p w14:paraId="62B6936F" w14:textId="77777777" w:rsidR="00BB764D" w:rsidRDefault="00BB764D">
      <w:pPr>
        <w:keepNext/>
        <w:keepLines/>
        <w:widowControl/>
        <w:tabs>
          <w:tab w:val="num" w:pos="851"/>
        </w:tabs>
        <w:ind w:left="851" w:hanging="851"/>
        <w:pPrChange w:id="102" w:author="Johnson (ESO), Antony" w:date="2023-04-26T17:28:00Z">
          <w:pPr>
            <w:keepNext/>
            <w:keepLines/>
            <w:widowControl/>
          </w:pPr>
        </w:pPrChange>
      </w:pPr>
    </w:p>
    <w:p w14:paraId="11430795" w14:textId="31F7E24F" w:rsidR="00BB764D" w:rsidRDefault="00D936F0">
      <w:pPr>
        <w:pStyle w:val="Heading3"/>
        <w:keepLines/>
        <w:widowControl/>
        <w:tabs>
          <w:tab w:val="clear" w:pos="720"/>
          <w:tab w:val="num" w:pos="851"/>
        </w:tabs>
        <w:ind w:left="851" w:hanging="851"/>
        <w:pPrChange w:id="103" w:author="Johnson (ESO), Antony" w:date="2023-04-26T17:28:00Z">
          <w:pPr>
            <w:pStyle w:val="Heading3"/>
            <w:keepLines/>
            <w:widowControl/>
          </w:pPr>
        </w:pPrChange>
      </w:pPr>
      <w:r>
        <w:t>In Scotland, t</w:t>
      </w:r>
      <w:r w:rsidR="00BB764D">
        <w:t xml:space="preserve">he </w:t>
      </w:r>
      <w:r w:rsidR="005C6E6D">
        <w:t xml:space="preserve">relevant </w:t>
      </w:r>
      <w:r w:rsidR="00A657F0" w:rsidRPr="001C6B71">
        <w:t>onshore</w:t>
      </w:r>
      <w:r w:rsidR="00A657F0">
        <w:t xml:space="preserve"> </w:t>
      </w:r>
      <w:r w:rsidR="00BB764D">
        <w:t>TO shall implement</w:t>
      </w:r>
      <w:del w:id="104" w:author="Johnson (ESO), Antony" w:date="2023-04-21T18:50:00Z">
        <w:r w:rsidR="00BB764D" w:rsidDel="004F246B">
          <w:delText xml:space="preserve"> the </w:delText>
        </w:r>
      </w:del>
      <w:r w:rsidR="00BB764D">
        <w:t>Local Joint Restoration Plans</w:t>
      </w:r>
      <w:ins w:id="105" w:author="Johnson (ESO), Antony" w:date="2023-04-21T18:50:00Z">
        <w:r w:rsidR="004F246B">
          <w:t xml:space="preserve"> and issu</w:t>
        </w:r>
      </w:ins>
      <w:ins w:id="106" w:author="Johnson (ESO), Antony" w:date="2023-04-21T18:51:00Z">
        <w:r w:rsidR="004F246B">
          <w:t xml:space="preserve">e instructions to Network Operators in Scotland to </w:t>
        </w:r>
        <w:r w:rsidR="007D08E1">
          <w:t xml:space="preserve">implement Distribution Restoration </w:t>
        </w:r>
        <w:r w:rsidR="00A122D3">
          <w:t>Zone</w:t>
        </w:r>
      </w:ins>
      <w:ins w:id="107" w:author="Johnson (ESO), Antony" w:date="2023-04-21T18:52:00Z">
        <w:r w:rsidR="006A5582">
          <w:t xml:space="preserve"> Plans</w:t>
        </w:r>
      </w:ins>
      <w:r w:rsidR="00BB764D">
        <w:t xml:space="preserve">. </w:t>
      </w:r>
    </w:p>
    <w:p w14:paraId="53869514" w14:textId="77777777" w:rsidR="00BB764D" w:rsidRDefault="00BB764D">
      <w:pPr>
        <w:pStyle w:val="Heading3"/>
        <w:keepLines/>
        <w:widowControl/>
        <w:tabs>
          <w:tab w:val="clear" w:pos="720"/>
          <w:tab w:val="num" w:pos="851"/>
        </w:tabs>
        <w:ind w:left="851" w:hanging="851"/>
        <w:pPrChange w:id="108" w:author="Johnson (ESO), Antony" w:date="2023-04-26T17:28:00Z">
          <w:pPr>
            <w:pStyle w:val="Heading3"/>
            <w:keepLines/>
            <w:widowControl/>
          </w:pPr>
        </w:pPrChange>
      </w:pPr>
      <w:r w:rsidRPr="007866EC">
        <w:t>If there</w:t>
      </w:r>
      <w:r>
        <w:t xml:space="preserve"> is a failure of the voice communications the procedure described in section 3.5 shall be applied.</w:t>
      </w:r>
    </w:p>
    <w:p w14:paraId="6D11F1B6" w14:textId="5781895B" w:rsidR="00BB764D" w:rsidRDefault="00BB764D">
      <w:pPr>
        <w:pStyle w:val="Heading3"/>
        <w:keepLines/>
        <w:widowControl/>
        <w:tabs>
          <w:tab w:val="clear" w:pos="720"/>
          <w:tab w:val="num" w:pos="851"/>
        </w:tabs>
        <w:pPrChange w:id="109" w:author="Johnson (ESO), Antony" w:date="2023-04-26T17:28:00Z">
          <w:pPr>
            <w:pStyle w:val="Heading3"/>
            <w:keepLines/>
            <w:widowControl/>
          </w:pPr>
        </w:pPrChange>
      </w:pPr>
      <w:r>
        <w:t>NGE</w:t>
      </w:r>
      <w:r w:rsidR="00591E6B">
        <w:t>SO</w:t>
      </w:r>
      <w:r>
        <w:t xml:space="preserve"> shall direct and manage </w:t>
      </w:r>
      <w:ins w:id="110" w:author="Johnson (ESO), Antony" w:date="2023-04-24T16:01:00Z">
        <w:r w:rsidR="00A967F4">
          <w:t>System Restoration</w:t>
        </w:r>
      </w:ins>
      <w:del w:id="111" w:author="Johnson (ESO), Antony" w:date="2023-04-24T16:01:00Z">
        <w:r w:rsidDel="00A967F4">
          <w:delText>the Black Start</w:delText>
        </w:r>
      </w:del>
      <w:r>
        <w:t xml:space="preserve"> through:</w:t>
      </w:r>
    </w:p>
    <w:p w14:paraId="6472BDF7" w14:textId="4478F204" w:rsidR="00BB764D" w:rsidRDefault="00BB764D">
      <w:pPr>
        <w:pStyle w:val="Heading3"/>
        <w:keepLines/>
        <w:widowControl/>
        <w:numPr>
          <w:ilvl w:val="0"/>
          <w:numId w:val="9"/>
        </w:numPr>
        <w:tabs>
          <w:tab w:val="clear" w:pos="360"/>
          <w:tab w:val="num" w:pos="1080"/>
        </w:tabs>
        <w:ind w:left="1077" w:hanging="226"/>
        <w:pPrChange w:id="112" w:author="Johnson (ESO), Antony" w:date="2023-04-26T17:29:00Z">
          <w:pPr>
            <w:pStyle w:val="Heading3"/>
            <w:keepLines/>
            <w:widowControl/>
            <w:numPr>
              <w:ilvl w:val="0"/>
              <w:numId w:val="9"/>
            </w:numPr>
            <w:tabs>
              <w:tab w:val="clear" w:pos="720"/>
              <w:tab w:val="num" w:pos="360"/>
              <w:tab w:val="num" w:pos="1080"/>
            </w:tabs>
            <w:ind w:left="1077" w:hanging="357"/>
          </w:pPr>
        </w:pPrChange>
      </w:pPr>
      <w:r>
        <w:t xml:space="preserve">agreeing the implementation of the </w:t>
      </w:r>
      <w:del w:id="113" w:author="Johnson (ESO), Antony" w:date="2023-04-24T16:02:00Z">
        <w:r w:rsidDel="005122EB">
          <w:delText xml:space="preserve">Local Joint </w:delText>
        </w:r>
      </w:del>
      <w:r>
        <w:t>Restoration Plans or other actions with the relevan</w:t>
      </w:r>
      <w:r w:rsidRPr="001C6B71">
        <w:t xml:space="preserve">t </w:t>
      </w:r>
      <w:del w:id="114" w:author="Johnson (ESO), Antony" w:date="2023-04-24T16:02:00Z">
        <w:r w:rsidR="00A657F0" w:rsidRPr="001C6B71" w:rsidDel="00A967F4">
          <w:delText>onshore</w:delText>
        </w:r>
        <w:r w:rsidR="00A657F0" w:rsidDel="00A967F4">
          <w:delText xml:space="preserve"> </w:delText>
        </w:r>
      </w:del>
      <w:r>
        <w:t>TO;</w:t>
      </w:r>
    </w:p>
    <w:p w14:paraId="20EE8779" w14:textId="77777777" w:rsidR="00BB764D" w:rsidRDefault="00BB764D">
      <w:pPr>
        <w:pStyle w:val="Heading3"/>
        <w:keepLines/>
        <w:widowControl/>
        <w:numPr>
          <w:ilvl w:val="0"/>
          <w:numId w:val="9"/>
        </w:numPr>
        <w:tabs>
          <w:tab w:val="clear" w:pos="360"/>
          <w:tab w:val="num" w:pos="1080"/>
        </w:tabs>
        <w:ind w:left="1080" w:hanging="226"/>
        <w:pPrChange w:id="115" w:author="Johnson (ESO), Antony" w:date="2023-04-26T17:29:00Z">
          <w:pPr>
            <w:pStyle w:val="Heading3"/>
            <w:keepLines/>
            <w:widowControl/>
            <w:numPr>
              <w:ilvl w:val="0"/>
              <w:numId w:val="9"/>
            </w:numPr>
            <w:tabs>
              <w:tab w:val="clear" w:pos="720"/>
              <w:tab w:val="num" w:pos="360"/>
              <w:tab w:val="num" w:pos="1080"/>
            </w:tabs>
            <w:ind w:left="1080" w:hanging="360"/>
          </w:pPr>
        </w:pPrChange>
      </w:pPr>
      <w:r>
        <w:t xml:space="preserve">overseeing the coupling of </w:t>
      </w:r>
      <w:smartTag w:uri="urn:schemas-microsoft-com:office:smarttags" w:element="place">
        <w:smartTag w:uri="urn:schemas-microsoft-com:office:smarttags" w:element="PlaceName">
          <w:r>
            <w:t>Power</w:t>
          </w:r>
        </w:smartTag>
        <w:r>
          <w:t xml:space="preserve"> </w:t>
        </w:r>
        <w:smartTag w:uri="urn:schemas-microsoft-com:office:smarttags" w:element="PlaceType">
          <w:r>
            <w:t>Islands</w:t>
          </w:r>
        </w:smartTag>
      </w:smartTag>
      <w:r>
        <w:t xml:space="preserve">; and </w:t>
      </w:r>
    </w:p>
    <w:p w14:paraId="79CFDF28" w14:textId="77777777" w:rsidR="00BB764D" w:rsidRDefault="00BB764D">
      <w:pPr>
        <w:pStyle w:val="Heading3"/>
        <w:keepLines/>
        <w:widowControl/>
        <w:numPr>
          <w:ilvl w:val="0"/>
          <w:numId w:val="9"/>
        </w:numPr>
        <w:tabs>
          <w:tab w:val="clear" w:pos="360"/>
          <w:tab w:val="num" w:pos="1080"/>
        </w:tabs>
        <w:ind w:left="1080" w:hanging="226"/>
        <w:pPrChange w:id="116" w:author="Johnson (ESO), Antony" w:date="2023-04-26T17:29:00Z">
          <w:pPr>
            <w:pStyle w:val="Heading3"/>
            <w:keepLines/>
            <w:widowControl/>
            <w:numPr>
              <w:ilvl w:val="0"/>
              <w:numId w:val="9"/>
            </w:numPr>
            <w:tabs>
              <w:tab w:val="clear" w:pos="720"/>
              <w:tab w:val="num" w:pos="360"/>
              <w:tab w:val="num" w:pos="1080"/>
            </w:tabs>
            <w:ind w:left="1080" w:hanging="360"/>
          </w:pPr>
        </w:pPrChange>
      </w:pPr>
      <w:r>
        <w:t xml:space="preserve">co-ordinating the operation of established parts of the </w:t>
      </w:r>
      <w:r w:rsidR="00E0112F">
        <w:t>National Electricity</w:t>
      </w:r>
      <w:r>
        <w:t xml:space="preserve"> </w:t>
      </w:r>
      <w:r w:rsidRPr="004620BC">
        <w:t>Transmission System</w:t>
      </w:r>
      <w:r>
        <w:t>.</w:t>
      </w:r>
    </w:p>
    <w:p w14:paraId="36B0F632" w14:textId="70582311" w:rsidR="00BB764D" w:rsidRDefault="00BB764D">
      <w:pPr>
        <w:pStyle w:val="Heading3"/>
        <w:keepLines/>
        <w:widowControl/>
        <w:tabs>
          <w:tab w:val="clear" w:pos="720"/>
          <w:tab w:val="num" w:pos="851"/>
        </w:tabs>
        <w:pPrChange w:id="117" w:author="Johnson (ESO), Antony" w:date="2023-04-26T17:29:00Z">
          <w:pPr>
            <w:pStyle w:val="Heading3"/>
            <w:keepLines/>
            <w:widowControl/>
          </w:pPr>
        </w:pPrChange>
      </w:pPr>
      <w:r>
        <w:t>NGE</w:t>
      </w:r>
      <w:r w:rsidR="00591E6B">
        <w:t>SO</w:t>
      </w:r>
      <w:r>
        <w:t xml:space="preserve"> shall ensure that Users</w:t>
      </w:r>
      <w:del w:id="118" w:author="Johnson (ESO), Antony" w:date="2023-04-24T16:05:00Z">
        <w:r w:rsidDel="004620BC">
          <w:delText xml:space="preserve"> </w:delText>
        </w:r>
        <w:r w:rsidR="00A657F0" w:rsidRPr="001C6B71" w:rsidDel="004620BC">
          <w:delText>and</w:delText>
        </w:r>
      </w:del>
      <w:del w:id="119" w:author="Johnson (ESO), Antony" w:date="2023-04-24T16:04:00Z">
        <w:r w:rsidR="00A657F0" w:rsidRPr="001C6B71" w:rsidDel="004620BC">
          <w:delText xml:space="preserve"> offshore</w:delText>
        </w:r>
      </w:del>
      <w:del w:id="120" w:author="Johnson (ESO), Antony" w:date="2023-04-24T16:05:00Z">
        <w:r w:rsidR="00A657F0" w:rsidRPr="001C6B71" w:rsidDel="004620BC">
          <w:delText xml:space="preserve"> TOs</w:delText>
        </w:r>
        <w:r w:rsidR="00A657F0" w:rsidDel="004620BC">
          <w:delText xml:space="preserve"> </w:delText>
        </w:r>
      </w:del>
      <w:r>
        <w:t xml:space="preserve">shall abide with </w:t>
      </w:r>
      <w:del w:id="121" w:author="Johnson (ESO), Antony" w:date="2023-04-24T16:05:00Z">
        <w:r w:rsidDel="004620BC">
          <w:delText xml:space="preserve">the Local Joint </w:delText>
        </w:r>
      </w:del>
      <w:r>
        <w:t>Restoration Plans.</w:t>
      </w:r>
    </w:p>
    <w:p w14:paraId="3DE1AEF6" w14:textId="2DA20AE9" w:rsidR="00BB764D" w:rsidRDefault="00BB764D">
      <w:pPr>
        <w:pStyle w:val="Heading3"/>
        <w:keepLines/>
        <w:widowControl/>
        <w:tabs>
          <w:tab w:val="clear" w:pos="720"/>
          <w:tab w:val="num" w:pos="851"/>
        </w:tabs>
        <w:ind w:left="851" w:hanging="851"/>
        <w:pPrChange w:id="122" w:author="Johnson (ESO), Antony" w:date="2023-04-26T17:29:00Z">
          <w:pPr>
            <w:pStyle w:val="Heading3"/>
            <w:keepLines/>
            <w:widowControl/>
          </w:pPr>
        </w:pPrChange>
      </w:pPr>
      <w:r>
        <w:lastRenderedPageBreak/>
        <w:t>NGE</w:t>
      </w:r>
      <w:r w:rsidR="00591E6B">
        <w:t>SO</w:t>
      </w:r>
      <w:r>
        <w:t xml:space="preserve"> shall periodically carry out </w:t>
      </w:r>
      <w:ins w:id="123" w:author="Johnson (ESO), Antony" w:date="2023-04-24T16:05:00Z">
        <w:r w:rsidR="004620BC">
          <w:t>System Restoration</w:t>
        </w:r>
      </w:ins>
      <w:del w:id="124" w:author="Johnson (ESO), Antony" w:date="2023-04-24T16:05:00Z">
        <w:r w:rsidDel="004620BC">
          <w:delText>Black Start</w:delText>
        </w:r>
      </w:del>
      <w:r>
        <w:t xml:space="preserve"> and remote synchronisation tests and NGE</w:t>
      </w:r>
      <w:r w:rsidR="00155439">
        <w:t>SO</w:t>
      </w:r>
      <w:r>
        <w:t xml:space="preserve"> will advis</w:t>
      </w:r>
      <w:r w:rsidRPr="00E24087">
        <w:t xml:space="preserve">e </w:t>
      </w:r>
      <w:r w:rsidR="00083DF6" w:rsidRPr="00E24087">
        <w:t>the</w:t>
      </w:r>
      <w:del w:id="125" w:author="Johnson (ESO), Antony" w:date="2023-04-24T16:05:00Z">
        <w:r w:rsidR="00083DF6" w:rsidRPr="00E24087" w:rsidDel="003866FC">
          <w:delText xml:space="preserve"> </w:delText>
        </w:r>
        <w:r w:rsidR="00A657F0" w:rsidRPr="001C6B71" w:rsidDel="003866FC">
          <w:delText>onshore</w:delText>
        </w:r>
      </w:del>
      <w:r w:rsidR="00A657F0">
        <w:t xml:space="preserve"> </w:t>
      </w:r>
      <w:r w:rsidRPr="00E24087">
        <w:t>TO</w:t>
      </w:r>
      <w:r>
        <w:t xml:space="preserve"> of these. The relevant TO shall co-operate with NGE</w:t>
      </w:r>
      <w:r w:rsidR="00591E6B">
        <w:t>SO</w:t>
      </w:r>
      <w:r>
        <w:t xml:space="preserve"> </w:t>
      </w:r>
      <w:ins w:id="126" w:author="Johnson (ESO), Antony" w:date="2023-04-24T16:06:00Z">
        <w:r w:rsidR="00D55491">
          <w:t>and relevant Network Operator</w:t>
        </w:r>
      </w:ins>
      <w:ins w:id="127" w:author="Johnson (ESO), Antony" w:date="2023-04-24T16:07:00Z">
        <w:r w:rsidR="00820729">
          <w:t>s</w:t>
        </w:r>
      </w:ins>
      <w:ins w:id="128" w:author="Johnson (ESO), Antony" w:date="2023-04-24T16:06:00Z">
        <w:r w:rsidR="00D55491">
          <w:t xml:space="preserve"> in the case of </w:t>
        </w:r>
        <w:r w:rsidR="00F4361F">
          <w:t xml:space="preserve">Distribution Restoration Zones </w:t>
        </w:r>
      </w:ins>
      <w:r>
        <w:t>in facilitating these tests including the provision of additional staff and resources when identified as needed by NGE</w:t>
      </w:r>
      <w:r w:rsidR="00591E6B">
        <w:t>SO</w:t>
      </w:r>
      <w:r>
        <w:t>. NGE</w:t>
      </w:r>
      <w:r w:rsidR="00591E6B">
        <w:t>SO</w:t>
      </w:r>
      <w:r>
        <w:t xml:space="preserve"> shall procure that relevant Users</w:t>
      </w:r>
      <w:del w:id="129" w:author="Johnson (ESO), Antony" w:date="2023-04-25T16:20:00Z">
        <w:r w:rsidDel="0017241E">
          <w:delText xml:space="preserve"> </w:delText>
        </w:r>
        <w:r w:rsidR="00F674DE" w:rsidRPr="001C6B71" w:rsidDel="0017241E">
          <w:delText>and offshore</w:delText>
        </w:r>
      </w:del>
      <w:r w:rsidR="00F674DE" w:rsidRPr="001C6B71">
        <w:t xml:space="preserve"> TOs</w:t>
      </w:r>
      <w:r w:rsidR="00F674DE">
        <w:t xml:space="preserve"> </w:t>
      </w:r>
      <w:r>
        <w:t>co-operate in facilitating such tests</w:t>
      </w:r>
      <w:ins w:id="130" w:author="Johnson (ESO), Antony" w:date="2023-04-25T16:18:00Z">
        <w:r w:rsidR="002F6EC7">
          <w:t xml:space="preserve"> as</w:t>
        </w:r>
      </w:ins>
      <w:ins w:id="131" w:author="Johnson (ESO), Antony" w:date="2023-04-25T16:20:00Z">
        <w:r w:rsidR="0017241E">
          <w:t xml:space="preserve"> provided for in Grid Code </w:t>
        </w:r>
      </w:ins>
      <w:ins w:id="132" w:author="Johnson (ESO), Antony" w:date="2023-04-25T16:21:00Z">
        <w:r w:rsidR="00173DD9" w:rsidRPr="006F0683">
          <w:t>OC5.7.2.1</w:t>
        </w:r>
        <w:r w:rsidR="00173DD9">
          <w:t>(</w:t>
        </w:r>
      </w:ins>
      <w:ins w:id="133" w:author="Johnson (ESO), Antony" w:date="2023-04-25T16:22:00Z">
        <w:r w:rsidR="00E141CD">
          <w:t>g) or OC</w:t>
        </w:r>
        <w:r w:rsidR="007277F5">
          <w:t>5.7.2.3(d) as applicable.</w:t>
        </w:r>
      </w:ins>
      <w:del w:id="134" w:author="Johnson (ESO), Antony" w:date="2023-04-25T16:18:00Z">
        <w:r w:rsidDel="002F6EC7">
          <w:delText>.</w:delText>
        </w:r>
      </w:del>
    </w:p>
    <w:p w14:paraId="1601E232" w14:textId="77777777" w:rsidR="00BB764D" w:rsidRDefault="00BB764D" w:rsidP="00E17D59">
      <w:pPr>
        <w:keepNext/>
        <w:keepLines/>
        <w:widowControl/>
        <w:rPr>
          <w:sz w:val="22"/>
        </w:rPr>
      </w:pPr>
    </w:p>
    <w:p w14:paraId="614F4EEF" w14:textId="77777777" w:rsidR="00F173CB" w:rsidRDefault="00F173CB" w:rsidP="00E17D59">
      <w:pPr>
        <w:keepNext/>
        <w:keepLines/>
        <w:widowControl/>
        <w:rPr>
          <w:sz w:val="22"/>
        </w:rPr>
      </w:pPr>
    </w:p>
    <w:p w14:paraId="3A941E8F" w14:textId="77777777" w:rsidR="00F173CB" w:rsidRDefault="00F173CB" w:rsidP="00E17D59">
      <w:pPr>
        <w:keepNext/>
        <w:keepLines/>
        <w:widowControl/>
        <w:rPr>
          <w:sz w:val="22"/>
        </w:rPr>
      </w:pPr>
    </w:p>
    <w:p w14:paraId="5F6537D4" w14:textId="77777777" w:rsidR="00F173CB" w:rsidRDefault="00F173CB" w:rsidP="00E17D59">
      <w:pPr>
        <w:keepNext/>
        <w:keepLines/>
        <w:widowControl/>
        <w:rPr>
          <w:sz w:val="22"/>
        </w:rPr>
      </w:pPr>
    </w:p>
    <w:p w14:paraId="491B9EBA" w14:textId="77777777" w:rsidR="00F173CB" w:rsidRDefault="00F173CB" w:rsidP="00E17D59">
      <w:pPr>
        <w:keepNext/>
        <w:keepLines/>
        <w:widowControl/>
        <w:rPr>
          <w:sz w:val="22"/>
        </w:rPr>
      </w:pPr>
    </w:p>
    <w:p w14:paraId="43A50FD3" w14:textId="77777777" w:rsidR="00F173CB" w:rsidRDefault="00F173CB" w:rsidP="00E17D59">
      <w:pPr>
        <w:keepNext/>
        <w:keepLines/>
        <w:widowControl/>
        <w:rPr>
          <w:sz w:val="22"/>
        </w:rPr>
      </w:pPr>
    </w:p>
    <w:p w14:paraId="2E5CEBB8" w14:textId="77777777" w:rsidR="00BB764D" w:rsidRDefault="00BB764D" w:rsidP="00E17D59">
      <w:pPr>
        <w:pStyle w:val="Heading2"/>
        <w:keepLines/>
        <w:widowControl/>
      </w:pPr>
      <w:r>
        <w:t>Local Joint Restoration Plans</w:t>
      </w:r>
      <w:r>
        <w:rPr>
          <w:sz w:val="22"/>
        </w:rPr>
        <w:t xml:space="preserve"> </w:t>
      </w:r>
    </w:p>
    <w:p w14:paraId="3DCBB20F" w14:textId="165A9768" w:rsidR="00BB764D" w:rsidRDefault="00BB764D">
      <w:pPr>
        <w:pStyle w:val="Heading3"/>
        <w:keepLines/>
        <w:tabs>
          <w:tab w:val="clear" w:pos="720"/>
          <w:tab w:val="num" w:pos="851"/>
        </w:tabs>
        <w:ind w:left="851" w:hanging="851"/>
        <w:pPrChange w:id="135" w:author="Johnson (ESO), Antony" w:date="2023-04-26T17:29:00Z">
          <w:pPr>
            <w:pStyle w:val="Heading3"/>
            <w:keepLines/>
          </w:pPr>
        </w:pPrChange>
      </w:pPr>
      <w:r>
        <w:t>Description of Local Joint Restoration Plans</w:t>
      </w:r>
      <w:ins w:id="136" w:author="Johnson (ESO), Antony" w:date="2023-04-25T16:23:00Z">
        <w:r w:rsidR="001E4BBA">
          <w:t xml:space="preserve"> including Offshore Local Joint Restoration Plans</w:t>
        </w:r>
      </w:ins>
    </w:p>
    <w:p w14:paraId="4A7AB67A" w14:textId="424C1B6C" w:rsidR="00BB764D" w:rsidRPr="001C6B71" w:rsidRDefault="00BB764D">
      <w:pPr>
        <w:pStyle w:val="Heading4"/>
        <w:keepLines/>
        <w:tabs>
          <w:tab w:val="clear" w:pos="0"/>
        </w:tabs>
        <w:ind w:left="851" w:hanging="851"/>
        <w:pPrChange w:id="137" w:author="Johnson (ESO), Antony" w:date="2023-04-26T17:30:00Z">
          <w:pPr>
            <w:pStyle w:val="Heading4"/>
            <w:keepLines/>
          </w:pPr>
        </w:pPrChange>
      </w:pPr>
      <w:r>
        <w:t>Local Joint Restoration Plans (LJRP) shall include the agreed method and procedures for Power Island creation. This may require the relevan</w:t>
      </w:r>
      <w:r w:rsidRPr="00A657F0">
        <w:t>t</w:t>
      </w:r>
      <w:r w:rsidR="00B45821" w:rsidRPr="00A657F0">
        <w:t xml:space="preserve"> </w:t>
      </w:r>
      <w:del w:id="138" w:author="Johnson (ESO), Antony" w:date="2023-04-25T16:24:00Z">
        <w:r w:rsidR="00B45821" w:rsidRPr="00A657F0" w:rsidDel="001E4BBA">
          <w:delText>onshore</w:delText>
        </w:r>
        <w:r w:rsidRPr="00A657F0" w:rsidDel="001E4BBA">
          <w:delText xml:space="preserve"> </w:delText>
        </w:r>
      </w:del>
      <w:r w:rsidRPr="00A657F0">
        <w:t>T</w:t>
      </w:r>
      <w:r>
        <w:t xml:space="preserve">O to issue instructions to </w:t>
      </w:r>
      <w:ins w:id="139" w:author="Johnson (ESO), Antony" w:date="2023-04-24T16:10:00Z">
        <w:r w:rsidR="000F272E">
          <w:t xml:space="preserve">Anchor Plant and Top Up Restoration Plant </w:t>
        </w:r>
      </w:ins>
      <w:del w:id="140" w:author="Johnson (ESO), Antony" w:date="2023-04-24T16:10:00Z">
        <w:r w:rsidDel="000F272E">
          <w:delText>Power Stations (other than Black Start Stations)</w:delText>
        </w:r>
      </w:del>
      <w:r>
        <w:t xml:space="preserve"> that are party to the relevant Local Joint Restoration Pla</w:t>
      </w:r>
      <w:r w:rsidRPr="00A657F0">
        <w:t>n</w:t>
      </w:r>
      <w:del w:id="141" w:author="Johnson (ESO), Antony" w:date="2023-04-24T16:14:00Z">
        <w:r w:rsidR="00B45821" w:rsidRPr="00A657F0" w:rsidDel="00E122A4">
          <w:delText xml:space="preserve"> and t</w:delText>
        </w:r>
        <w:r w:rsidR="00B45821" w:rsidRPr="001C6B71" w:rsidDel="00E122A4">
          <w:delText xml:space="preserve">o </w:delText>
        </w:r>
        <w:r w:rsidR="00A657F0" w:rsidRPr="001C6B71" w:rsidDel="00E122A4">
          <w:delText>liaise with any</w:delText>
        </w:r>
        <w:r w:rsidR="00B45821" w:rsidRPr="001C6B71" w:rsidDel="00E122A4">
          <w:delText xml:space="preserve"> </w:delText>
        </w:r>
      </w:del>
      <w:del w:id="142" w:author="Johnson (ESO), Antony" w:date="2023-04-24T16:13:00Z">
        <w:r w:rsidR="00B45821" w:rsidRPr="001C6B71" w:rsidDel="00DB72BE">
          <w:delText xml:space="preserve">offshore </w:delText>
        </w:r>
      </w:del>
      <w:del w:id="143" w:author="Johnson (ESO), Antony" w:date="2023-04-24T16:14:00Z">
        <w:r w:rsidR="00B45821" w:rsidRPr="001C6B71" w:rsidDel="00E122A4">
          <w:delText>TO connecting within the network covered by the LJRP</w:delText>
        </w:r>
        <w:r w:rsidR="00A657F0" w:rsidRPr="001C6B71" w:rsidDel="00E122A4">
          <w:delText xml:space="preserve"> </w:delText>
        </w:r>
        <w:r w:rsidR="00AD0ECE" w:rsidRPr="001C6B71" w:rsidDel="00E122A4">
          <w:delText xml:space="preserve">to the extent required </w:delText>
        </w:r>
        <w:r w:rsidR="00A657F0" w:rsidRPr="001C6B71" w:rsidDel="00E122A4">
          <w:delText xml:space="preserve">to </w:delText>
        </w:r>
        <w:r w:rsidR="000356B4" w:rsidRPr="001C6B71" w:rsidDel="00E122A4">
          <w:delText xml:space="preserve">disconnect the offshore network from  the </w:delText>
        </w:r>
        <w:r w:rsidR="00A657F0" w:rsidRPr="001C6B71" w:rsidDel="00E122A4">
          <w:delText>onshore network</w:delText>
        </w:r>
        <w:r w:rsidR="0090545D" w:rsidRPr="001C6B71" w:rsidDel="00E122A4">
          <w:delText xml:space="preserve"> prior to LJRP implementation</w:delText>
        </w:r>
      </w:del>
      <w:r w:rsidR="00A657F0" w:rsidRPr="001C6B71">
        <w:t>.</w:t>
      </w:r>
      <w:ins w:id="144" w:author="Johnson (ESO), Antony" w:date="2023-04-24T16:09:00Z">
        <w:r w:rsidR="000F272E">
          <w:t xml:space="preserve">  For the avoidance of doubt, the requirements applicable to Distributed Restoration Zones are covered in section 3.3 of this document and are completely separate from Local Joint Restoration Plans.</w:t>
        </w:r>
      </w:ins>
    </w:p>
    <w:p w14:paraId="60B735AB" w14:textId="6CFC5204" w:rsidR="00314AC6" w:rsidDel="00017EAE" w:rsidRDefault="00314AC6" w:rsidP="00017EAE">
      <w:pPr>
        <w:pStyle w:val="Heading4"/>
        <w:numPr>
          <w:ilvl w:val="0"/>
          <w:numId w:val="0"/>
        </w:numPr>
        <w:ind w:left="851"/>
        <w:rPr>
          <w:del w:id="145" w:author="Johnson (ESO), Antony" w:date="2023-05-19T09:28:00Z"/>
        </w:rPr>
        <w:pPrChange w:id="146" w:author="Johnson (ESO), Antony" w:date="2023-04-26T17:30:00Z">
          <w:pPr>
            <w:pStyle w:val="Heading4"/>
          </w:pPr>
        </w:pPrChange>
      </w:pPr>
      <w:r>
        <w:t xml:space="preserve"> It may be deemed appropriate for a specific restoration option to be developed which prioritises</w:t>
      </w:r>
      <w:r w:rsidR="00DE69F8">
        <w:t xml:space="preserve"> </w:t>
      </w:r>
      <w:r>
        <w:t>restoration of a site deemed of strategic importance to the Transmission System restoration. Where possible this should be achieved as part of a standard Local Joint Restoration Plan</w:t>
      </w:r>
      <w:r w:rsidR="00DE69F8">
        <w:t xml:space="preserve">. </w:t>
      </w:r>
      <w:del w:id="147" w:author="Johnson (ESO), Antony" w:date="2023-05-19T09:28:00Z">
        <w:r w:rsidR="00DE69F8" w:rsidDel="00017EAE">
          <w:delText>H</w:delText>
        </w:r>
        <w:r w:rsidDel="00017EAE">
          <w:delText xml:space="preserve">owever there may be occasions when this restoration option is only achievable using assets on either side of an onshore TO boundary. </w:delText>
        </w:r>
      </w:del>
    </w:p>
    <w:p w14:paraId="6F92C8AB" w14:textId="77777777" w:rsidR="00314AC6" w:rsidRDefault="00314AC6" w:rsidP="00017EAE">
      <w:pPr>
        <w:pStyle w:val="Heading4"/>
        <w:numPr>
          <w:ilvl w:val="0"/>
          <w:numId w:val="0"/>
        </w:numPr>
        <w:ind w:left="851"/>
        <w:pPrChange w:id="148" w:author="Johnson (ESO), Antony" w:date="2023-04-26T17:30:00Z">
          <w:pPr>
            <w:pStyle w:val="Heading4"/>
            <w:numPr>
              <w:ilvl w:val="0"/>
              <w:numId w:val="0"/>
            </w:numPr>
            <w:tabs>
              <w:tab w:val="clear" w:pos="0"/>
            </w:tabs>
          </w:pPr>
        </w:pPrChange>
      </w:pPr>
      <w:r>
        <w:t>Should this be the case; an Annex to each relevant LJRP should be developed, discussed and agreed with the relevant</w:t>
      </w:r>
      <w:del w:id="149" w:author="Johnson (ESO), Antony" w:date="2023-04-24T16:19:00Z">
        <w:r w:rsidDel="00644001">
          <w:delText xml:space="preserve"> onshore</w:delText>
        </w:r>
      </w:del>
      <w:r>
        <w:t xml:space="preserve"> TO and Users which will allow one TO to operate a Power Island that encompasses another TO</w:t>
      </w:r>
      <w:r w:rsidR="00DE69F8">
        <w:t>’</w:t>
      </w:r>
      <w:r>
        <w:t>s area. The Annex will specifically detail the restoration route, equipment to be energised, and load to be supplied. It will also detail the command and communication chain for this Annex to be enacted and the format of instructions that should be issued.</w:t>
      </w:r>
    </w:p>
    <w:p w14:paraId="6D29495F" w14:textId="77777777" w:rsidR="00314AC6" w:rsidRDefault="00314AC6">
      <w:pPr>
        <w:pStyle w:val="Heading4"/>
        <w:numPr>
          <w:ilvl w:val="0"/>
          <w:numId w:val="0"/>
        </w:numPr>
        <w:ind w:left="851"/>
        <w:pPrChange w:id="150" w:author="Johnson (ESO), Antony" w:date="2023-04-26T17:30:00Z">
          <w:pPr>
            <w:pStyle w:val="Heading4"/>
            <w:numPr>
              <w:ilvl w:val="0"/>
              <w:numId w:val="0"/>
            </w:numPr>
            <w:tabs>
              <w:tab w:val="clear" w:pos="0"/>
            </w:tabs>
          </w:pPr>
        </w:pPrChange>
      </w:pPr>
      <w:r>
        <w:t>NGE</w:t>
      </w:r>
      <w:r w:rsidR="00591E6B">
        <w:t>SO</w:t>
      </w:r>
      <w:r>
        <w:t xml:space="preserve"> will instruct the enacting of this Annex (if no communications exist then this can be enacted upon communication and agreement between both TOs). Once the Annex is enacted the LJRP will end if the network is extended any further than detailed in the Annex. At this point the LJRP will end and control of the interconnected Power Island will revert to NGE</w:t>
      </w:r>
      <w:r w:rsidR="00591E6B">
        <w:t>SO</w:t>
      </w:r>
      <w:r>
        <w:t xml:space="preserve"> as per standard LJRP operation. On the day, all parties to the Annex have the right to refuse this operation if deemed </w:t>
      </w:r>
      <w:r>
        <w:lastRenderedPageBreak/>
        <w:t>i</w:t>
      </w:r>
      <w:r w:rsidR="00DE69F8">
        <w:t>t</w:t>
      </w:r>
      <w:r>
        <w:t xml:space="preserve"> places plant/personnel/restoration at risk.</w:t>
      </w:r>
    </w:p>
    <w:p w14:paraId="63F0A816" w14:textId="7FBD80AB" w:rsidR="00BB764D" w:rsidRPr="001C6B71" w:rsidRDefault="00BB764D">
      <w:pPr>
        <w:pStyle w:val="Heading4"/>
        <w:keepLines/>
        <w:tabs>
          <w:tab w:val="clear" w:pos="0"/>
          <w:tab w:val="num" w:pos="851"/>
        </w:tabs>
        <w:ind w:left="851" w:hanging="851"/>
        <w:pPrChange w:id="151" w:author="Johnson (ESO), Antony" w:date="2023-04-26T17:31:00Z">
          <w:pPr>
            <w:pStyle w:val="Heading4"/>
            <w:keepLines/>
          </w:pPr>
        </w:pPrChange>
      </w:pPr>
      <w:r>
        <w:t xml:space="preserve">Local Joint Restoration Plans and any Power Islands created under them shall only include sites from within a single </w:t>
      </w:r>
      <w:del w:id="152" w:author="Johnson (ESO), Antony" w:date="2023-04-25T16:25:00Z">
        <w:r w:rsidR="00A657F0" w:rsidRPr="001C6B71" w:rsidDel="00AD3521">
          <w:delText>onshore</w:delText>
        </w:r>
        <w:r w:rsidR="00A657F0" w:rsidDel="00AD3521">
          <w:delText xml:space="preserve"> </w:delText>
        </w:r>
      </w:del>
      <w:r>
        <w:t>Transmission Are</w:t>
      </w:r>
      <w:r w:rsidRPr="003B3A88">
        <w:t>a</w:t>
      </w:r>
      <w:r w:rsidR="00C737F9">
        <w:t xml:space="preserve"> </w:t>
      </w:r>
      <w:r w:rsidR="00314AC6">
        <w:t>(unless an Annex to the LJRP exists for a defined restoration route and is signed, and agreed, by all impacted TOs)</w:t>
      </w:r>
      <w:r w:rsidRPr="003B3A88">
        <w:t>.</w:t>
      </w:r>
      <w:r w:rsidR="001B271F" w:rsidRPr="003B3A88">
        <w:t xml:space="preserve"> </w:t>
      </w:r>
      <w:del w:id="153" w:author="Johnson (ESO), Antony" w:date="2023-04-24T16:21:00Z">
        <w:r w:rsidR="001B271F" w:rsidRPr="003B3A88" w:rsidDel="00E97F5B">
          <w:delText xml:space="preserve">Where an offshore network connects within an onshore network covered by a Local Joint Restoration Plan (LJRP) the offshore TO </w:delText>
        </w:r>
        <w:r w:rsidR="00EB735A" w:rsidRPr="001C6B71" w:rsidDel="00E97F5B">
          <w:delText xml:space="preserve">will not participate in the LJRP apart from </w:delText>
        </w:r>
        <w:r w:rsidR="00B84B43" w:rsidRPr="001C6B71" w:rsidDel="00E97F5B">
          <w:delText xml:space="preserve">facilitating </w:delText>
        </w:r>
        <w:r w:rsidR="00EB735A" w:rsidRPr="001C6B71" w:rsidDel="00E97F5B">
          <w:delText>disconnect</w:delText>
        </w:r>
        <w:r w:rsidR="00B84B43" w:rsidRPr="001C6B71" w:rsidDel="00E97F5B">
          <w:delText>ion</w:delText>
        </w:r>
        <w:r w:rsidR="00EB735A" w:rsidRPr="001C6B71" w:rsidDel="00E97F5B">
          <w:delText xml:space="preserve"> from the onshore TO’s system</w:delText>
        </w:r>
        <w:r w:rsidR="0090545D" w:rsidRPr="001C6B71" w:rsidDel="00E97F5B">
          <w:delText>.</w:delText>
        </w:r>
        <w:r w:rsidR="00EB735A" w:rsidRPr="001C6B71" w:rsidDel="00E97F5B">
          <w:delText xml:space="preserve"> </w:delText>
        </w:r>
        <w:r w:rsidR="00EB735A" w:rsidRPr="001C6B71" w:rsidDel="00E97F5B">
          <w:rPr>
            <w:highlight w:val="yellow"/>
          </w:rPr>
          <w:delText xml:space="preserve"> </w:delText>
        </w:r>
      </w:del>
    </w:p>
    <w:p w14:paraId="226D4775" w14:textId="0BAB268E" w:rsidR="00BB764D" w:rsidRDefault="00BB764D">
      <w:pPr>
        <w:pStyle w:val="Heading4"/>
        <w:keepLines/>
        <w:tabs>
          <w:tab w:val="clear" w:pos="0"/>
          <w:tab w:val="num" w:pos="851"/>
        </w:tabs>
        <w:ind w:left="851" w:hanging="851"/>
        <w:pPrChange w:id="154" w:author="Johnson (ESO), Antony" w:date="2023-04-26T17:31:00Z">
          <w:pPr>
            <w:pStyle w:val="Heading4"/>
            <w:keepLines/>
          </w:pPr>
        </w:pPrChange>
      </w:pPr>
      <w:r>
        <w:t xml:space="preserve">Local Joint Restoration Plans shall detail the agreed method and procedures which the </w:t>
      </w:r>
      <w:del w:id="155" w:author="Johnson (ESO), Antony" w:date="2023-04-24T16:21:00Z">
        <w:r w:rsidR="003B3A88" w:rsidRPr="00CC3FAC" w:rsidDel="008505A7">
          <w:delText>onshore</w:delText>
        </w:r>
        <w:r w:rsidR="003B3A88" w:rsidDel="008505A7">
          <w:delText xml:space="preserve"> </w:delText>
        </w:r>
      </w:del>
      <w:r>
        <w:t xml:space="preserve">TO shall use to restore parts of the Transmission network, and coordinate the actions of </w:t>
      </w:r>
      <w:del w:id="156" w:author="Johnson (ESO), Antony" w:date="2023-04-24T16:21:00Z">
        <w:r w:rsidDel="008505A7">
          <w:delText xml:space="preserve">Black Start Station Generating Unit(s) </w:delText>
        </w:r>
      </w:del>
      <w:ins w:id="157" w:author="Johnson (ESO), Antony" w:date="2023-04-24T16:21:00Z">
        <w:r w:rsidR="008505A7">
          <w:t xml:space="preserve">Anchor Plant </w:t>
        </w:r>
      </w:ins>
      <w:r>
        <w:t>that shall energise parts of the Transmission System</w:t>
      </w:r>
      <w:ins w:id="158" w:author="Johnson (ESO), Antony" w:date="2023-04-24T16:22:00Z">
        <w:r w:rsidR="008505A7">
          <w:t xml:space="preserve"> and the subsequent synchronisation of </w:t>
        </w:r>
        <w:r w:rsidR="006D5757">
          <w:t>Top Up Restoration Plant</w:t>
        </w:r>
      </w:ins>
      <w:r>
        <w:t>, and meet complementary demand, so as to form a Power Island.</w:t>
      </w:r>
    </w:p>
    <w:p w14:paraId="555B29D2" w14:textId="0E3F018B" w:rsidR="00BB764D" w:rsidRDefault="00BB764D">
      <w:pPr>
        <w:pStyle w:val="Heading4"/>
        <w:keepLines/>
        <w:tabs>
          <w:tab w:val="clear" w:pos="0"/>
          <w:tab w:val="num" w:pos="851"/>
        </w:tabs>
        <w:ind w:left="851" w:hanging="851"/>
        <w:pPrChange w:id="159" w:author="Johnson (ESO), Antony" w:date="2023-04-26T17:31:00Z">
          <w:pPr>
            <w:pStyle w:val="Heading4"/>
            <w:keepLines/>
          </w:pPr>
        </w:pPrChange>
      </w:pPr>
      <w:r>
        <w:t>The Local Joint Restoration Plan shall include a record of which TO and which</w:t>
      </w:r>
      <w:r w:rsidR="003B3A88">
        <w:t xml:space="preserve"> </w:t>
      </w:r>
      <w:del w:id="160" w:author="Johnson (ESO), Antony" w:date="2023-04-24T16:24:00Z">
        <w:r w:rsidR="003B3A88" w:rsidRPr="00CC3FAC" w:rsidDel="00750979">
          <w:delText>onshore</w:delText>
        </w:r>
        <w:r w:rsidDel="00750979">
          <w:delText xml:space="preserve"> </w:delText>
        </w:r>
      </w:del>
      <w:r>
        <w:t>TO sites are covered by the Local Joint Restoration Plan, and shall set out what actions are required by NGE</w:t>
      </w:r>
      <w:r w:rsidR="00155439">
        <w:t>SO</w:t>
      </w:r>
      <w:r>
        <w:t xml:space="preserve"> and the </w:t>
      </w:r>
      <w:del w:id="161" w:author="Johnson (ESO), Antony" w:date="2023-04-24T16:24:00Z">
        <w:r w:rsidR="003B3A88" w:rsidRPr="00CC3FAC" w:rsidDel="00750979">
          <w:delText>onshore</w:delText>
        </w:r>
        <w:r w:rsidR="003B3A88" w:rsidDel="00750979">
          <w:delText xml:space="preserve"> </w:delText>
        </w:r>
      </w:del>
      <w:r>
        <w:t>TO should a Total Shutdown or a Partial Shutdown (and the need to implement a Local Joint Restoration Plan) arise.</w:t>
      </w:r>
    </w:p>
    <w:p w14:paraId="256040B9" w14:textId="18C38818" w:rsidR="00BB764D" w:rsidRDefault="00BB764D">
      <w:pPr>
        <w:pStyle w:val="Heading4"/>
        <w:keepLines/>
        <w:tabs>
          <w:tab w:val="clear" w:pos="0"/>
          <w:tab w:val="num" w:pos="851"/>
        </w:tabs>
        <w:ind w:left="851" w:hanging="851"/>
        <w:pPrChange w:id="162" w:author="Johnson (ESO), Antony" w:date="2023-04-26T17:31:00Z">
          <w:pPr>
            <w:pStyle w:val="Heading4"/>
            <w:keepLines/>
          </w:pPr>
        </w:pPrChange>
      </w:pPr>
      <w:r>
        <w:t xml:space="preserve">The Local Joint Restoration Plan shall go on to cover the creation of Power Islands within  </w:t>
      </w:r>
      <w:del w:id="163" w:author="Johnson (ESO), Antony" w:date="2023-04-24T16:24:00Z">
        <w:r w:rsidR="003B3A88" w:rsidRPr="00CC3FAC" w:rsidDel="00750979">
          <w:delText xml:space="preserve">onshore </w:delText>
        </w:r>
      </w:del>
      <w:r w:rsidR="003B3A88" w:rsidRPr="00CC3FAC">
        <w:t>TO</w:t>
      </w:r>
      <w:r w:rsidR="003B3A88">
        <w:t xml:space="preserve"> </w:t>
      </w:r>
      <w:r>
        <w:t xml:space="preserve">Transmission areas and may require the despatch of </w:t>
      </w:r>
      <w:del w:id="164" w:author="Johnson (ESO), Antony" w:date="2023-04-24T16:25:00Z">
        <w:r w:rsidDel="00402593">
          <w:delText xml:space="preserve">Generating Units </w:delText>
        </w:r>
      </w:del>
      <w:ins w:id="165" w:author="Johnson (ESO), Antony" w:date="2023-04-24T16:25:00Z">
        <w:r w:rsidR="00402593">
          <w:t xml:space="preserve">Top Up Restoration Plant </w:t>
        </w:r>
      </w:ins>
      <w:r>
        <w:t xml:space="preserve">other than </w:t>
      </w:r>
      <w:ins w:id="166" w:author="Johnson (ESO), Antony" w:date="2023-04-24T16:25:00Z">
        <w:r w:rsidR="00402593">
          <w:t>Anchor Plant</w:t>
        </w:r>
      </w:ins>
      <w:del w:id="167" w:author="Johnson (ESO), Antony" w:date="2023-04-24T16:25:00Z">
        <w:r w:rsidDel="00402593">
          <w:delText>those at Black Start Stations</w:delText>
        </w:r>
      </w:del>
      <w:r>
        <w:t>.</w:t>
      </w:r>
    </w:p>
    <w:p w14:paraId="789FAE1A" w14:textId="6239D354" w:rsidR="00BB764D" w:rsidRDefault="00BB764D">
      <w:pPr>
        <w:pStyle w:val="Heading4"/>
        <w:keepLines/>
        <w:tabs>
          <w:tab w:val="clear" w:pos="0"/>
          <w:tab w:val="num" w:pos="851"/>
        </w:tabs>
        <w:ind w:left="851" w:hanging="851"/>
        <w:pPrChange w:id="168" w:author="Johnson (ESO), Antony" w:date="2023-04-26T17:31:00Z">
          <w:pPr>
            <w:pStyle w:val="Heading4"/>
            <w:keepLines/>
          </w:pPr>
        </w:pPrChange>
      </w:pPr>
      <w:r>
        <w:t>A Local Joint Restoration Plan shall include the agreed methods and procedures that a</w:t>
      </w:r>
      <w:del w:id="169" w:author="Johnson (ESO), Antony" w:date="2023-04-24T16:26:00Z">
        <w:r w:rsidR="003B3A88" w:rsidRPr="00CC3FAC" w:rsidDel="00C95E25">
          <w:delText>n onshore</w:delText>
        </w:r>
        <w:r w:rsidDel="00C95E25">
          <w:delText xml:space="preserve"> </w:delText>
        </w:r>
      </w:del>
      <w:r>
        <w:t>TO shall use to restore that TO’s Transmission System and interfacing Users’ Systems. These procedures shall be based on the following:</w:t>
      </w:r>
    </w:p>
    <w:p w14:paraId="20E724CB" w14:textId="77777777" w:rsidR="00BB764D" w:rsidRDefault="00BB764D" w:rsidP="00E17D59">
      <w:pPr>
        <w:pStyle w:val="Heading4"/>
        <w:keepLines/>
        <w:numPr>
          <w:ilvl w:val="0"/>
          <w:numId w:val="13"/>
        </w:numPr>
        <w:tabs>
          <w:tab w:val="clear" w:pos="360"/>
          <w:tab w:val="num" w:pos="1080"/>
        </w:tabs>
        <w:ind w:left="1080"/>
      </w:pPr>
      <w:r>
        <w:t>Each User shall make available relevant demand blocks;</w:t>
      </w:r>
    </w:p>
    <w:p w14:paraId="5E7B3146" w14:textId="7FEE452D" w:rsidR="00BB764D" w:rsidRDefault="00BB764D" w:rsidP="00E17D59">
      <w:pPr>
        <w:pStyle w:val="Heading4"/>
        <w:keepLines/>
        <w:numPr>
          <w:ilvl w:val="0"/>
          <w:numId w:val="13"/>
        </w:numPr>
        <w:tabs>
          <w:tab w:val="clear" w:pos="360"/>
          <w:tab w:val="num" w:pos="1080"/>
        </w:tabs>
        <w:ind w:left="1080"/>
      </w:pPr>
      <w:del w:id="170" w:author="Johnson (ESO), Antony" w:date="2023-04-24T16:26:00Z">
        <w:r w:rsidDel="00E74997">
          <w:delText xml:space="preserve">Generating Units at Black Start Stations </w:delText>
        </w:r>
      </w:del>
      <w:ins w:id="171" w:author="Johnson (ESO), Antony" w:date="2023-04-24T16:27:00Z">
        <w:r w:rsidR="00D4199F">
          <w:t xml:space="preserve">Anchor Plant </w:t>
        </w:r>
      </w:ins>
      <w:r>
        <w:t xml:space="preserve">shall be available to energise the </w:t>
      </w:r>
      <w:r w:rsidR="00E0112F">
        <w:t>National Electricity Transmission System</w:t>
      </w:r>
      <w:r>
        <w:t xml:space="preserve"> and meet demand blocks;</w:t>
      </w:r>
    </w:p>
    <w:p w14:paraId="371E26BE" w14:textId="61560505" w:rsidR="00BB764D" w:rsidRDefault="00BB764D" w:rsidP="00E17D59">
      <w:pPr>
        <w:pStyle w:val="Heading4"/>
        <w:keepLines/>
        <w:numPr>
          <w:ilvl w:val="0"/>
          <w:numId w:val="13"/>
        </w:numPr>
        <w:tabs>
          <w:tab w:val="clear" w:pos="360"/>
          <w:tab w:val="num" w:pos="1080"/>
        </w:tabs>
        <w:ind w:left="1080"/>
      </w:pPr>
      <w:del w:id="172" w:author="Johnson (ESO), Antony" w:date="2023-04-24T16:28:00Z">
        <w:r w:rsidDel="006D3A50">
          <w:delText>Generating Units, other than those at Black Start Stations</w:delText>
        </w:r>
      </w:del>
      <w:ins w:id="173" w:author="Johnson (ESO), Antony" w:date="2023-04-24T16:28:00Z">
        <w:r w:rsidR="006D3A50">
          <w:t>Top Up Restoration Plant</w:t>
        </w:r>
      </w:ins>
      <w:r>
        <w:t xml:space="preserve">, shall be able to receive supplies, synchronise to the </w:t>
      </w:r>
      <w:r w:rsidR="00E0112F">
        <w:t>National Electricity</w:t>
      </w:r>
      <w:r>
        <w:t xml:space="preserve"> Transmission System and meet demand blocks, and</w:t>
      </w:r>
    </w:p>
    <w:p w14:paraId="1AC11879" w14:textId="7D3F2169" w:rsidR="00BB764D" w:rsidRDefault="00BB764D" w:rsidP="00E17D59">
      <w:pPr>
        <w:pStyle w:val="Heading4"/>
        <w:keepLines/>
        <w:numPr>
          <w:ilvl w:val="0"/>
          <w:numId w:val="13"/>
        </w:numPr>
        <w:tabs>
          <w:tab w:val="clear" w:pos="360"/>
          <w:tab w:val="num" w:pos="1080"/>
        </w:tabs>
        <w:ind w:left="1080"/>
      </w:pPr>
      <w:r>
        <w:t xml:space="preserve">interaction between </w:t>
      </w:r>
      <w:del w:id="174" w:author="Johnson (ESO), Antony" w:date="2023-04-24T16:29:00Z">
        <w:r w:rsidDel="006D3A50">
          <w:delText xml:space="preserve">Generating Units at Black Start Stations </w:delText>
        </w:r>
      </w:del>
      <w:del w:id="175" w:author="Johnson (ESO), Antony" w:date="2023-05-19T09:30:00Z">
        <w:r w:rsidDel="00100523">
          <w:delText xml:space="preserve">and </w:delText>
        </w:r>
      </w:del>
      <w:ins w:id="176" w:author="Johnson (ESO), Antony" w:date="2023-05-19T09:30:00Z">
        <w:r w:rsidR="00100523">
          <w:t xml:space="preserve">Restoration Contractors </w:t>
        </w:r>
      </w:ins>
      <w:ins w:id="177" w:author="Johnson (ESO), Antony" w:date="2023-04-24T16:29:00Z">
        <w:r w:rsidR="00333250">
          <w:t>Plant</w:t>
        </w:r>
      </w:ins>
      <w:del w:id="178" w:author="Johnson (ESO), Antony" w:date="2023-04-24T16:29:00Z">
        <w:r w:rsidDel="00333250">
          <w:delText>any other Generating Units</w:delText>
        </w:r>
      </w:del>
      <w:r>
        <w:t xml:space="preserve"> included in the Local Joint Restoration Plan shall be managed by the </w:t>
      </w:r>
      <w:r w:rsidR="003B3A88" w:rsidRPr="00CC3FAC">
        <w:t>onshore</w:t>
      </w:r>
      <w:r w:rsidR="003B3A88">
        <w:t xml:space="preserve"> </w:t>
      </w:r>
      <w:r>
        <w:t>TO in respect of frequency control and reactive power requirements in a Power Island.</w:t>
      </w:r>
    </w:p>
    <w:p w14:paraId="7CD49E70" w14:textId="77777777" w:rsidR="00BB764D" w:rsidRDefault="00BB764D">
      <w:pPr>
        <w:pStyle w:val="Heading4"/>
        <w:keepLines/>
        <w:tabs>
          <w:tab w:val="clear" w:pos="0"/>
          <w:tab w:val="num" w:pos="851"/>
        </w:tabs>
        <w:ind w:left="851" w:hanging="851"/>
        <w:jc w:val="both"/>
        <w:pPrChange w:id="179" w:author="Johnson (ESO), Antony" w:date="2023-04-26T17:31:00Z">
          <w:pPr>
            <w:pStyle w:val="Heading4"/>
            <w:keepLines/>
            <w:jc w:val="both"/>
          </w:pPr>
        </w:pPrChange>
      </w:pPr>
      <w:r>
        <w:t>The list of Local Joint Restoration Plans is contained in Appendix B.  NGE</w:t>
      </w:r>
      <w:r w:rsidR="00155439">
        <w:t>SO</w:t>
      </w:r>
      <w:r>
        <w:t xml:space="preserve"> shall be responsible for proposing amendments to Appendix B of this STCP through the STC Committee so that the list remains current and correct.</w:t>
      </w:r>
    </w:p>
    <w:p w14:paraId="03CF2FA5" w14:textId="77777777" w:rsidR="00BB764D" w:rsidRDefault="00BB764D" w:rsidP="00E17D59">
      <w:pPr>
        <w:keepNext/>
        <w:keepLines/>
        <w:widowControl/>
        <w:jc w:val="both"/>
      </w:pPr>
    </w:p>
    <w:p w14:paraId="3E637148" w14:textId="77777777" w:rsidR="00BB764D" w:rsidRDefault="00BB764D" w:rsidP="00E17D59">
      <w:pPr>
        <w:pStyle w:val="Heading3"/>
        <w:keepLines/>
        <w:widowControl/>
        <w:rPr>
          <w:b/>
        </w:rPr>
      </w:pPr>
      <w:bookmarkStart w:id="180" w:name="_Ref106447846"/>
      <w:r>
        <w:rPr>
          <w:b/>
        </w:rPr>
        <w:t>Creation of a new Local Joint Restoration Plan</w:t>
      </w:r>
      <w:bookmarkEnd w:id="180"/>
    </w:p>
    <w:p w14:paraId="07FDB4AC" w14:textId="50EE06CF" w:rsidR="00BB764D" w:rsidRDefault="00BB764D">
      <w:pPr>
        <w:pStyle w:val="Heading4"/>
        <w:keepLines/>
        <w:widowControl/>
        <w:tabs>
          <w:tab w:val="clear" w:pos="0"/>
        </w:tabs>
        <w:ind w:left="709" w:hanging="709"/>
        <w:jc w:val="both"/>
        <w:pPrChange w:id="181" w:author="Johnson (ESO), Antony" w:date="2023-04-26T17:34:00Z">
          <w:pPr>
            <w:pStyle w:val="Heading4"/>
            <w:keepLines/>
            <w:widowControl/>
            <w:jc w:val="both"/>
          </w:pPr>
        </w:pPrChange>
      </w:pPr>
      <w:r>
        <w:t>When NGE</w:t>
      </w:r>
      <w:r w:rsidR="00155439">
        <w:t>SO</w:t>
      </w:r>
      <w:r>
        <w:t xml:space="preserve"> identifies a requirement for a new Local Joint Restoration Plan</w:t>
      </w:r>
      <w:ins w:id="182" w:author="Johnson (ESO), Antony" w:date="2023-04-25T16:26:00Z">
        <w:r w:rsidR="004B58F0">
          <w:t xml:space="preserve"> (including an Offshore Local Joint Restoration Plan)</w:t>
        </w:r>
      </w:ins>
      <w:r>
        <w:t>, NGE</w:t>
      </w:r>
      <w:r w:rsidR="00155439">
        <w:t>SO</w:t>
      </w:r>
      <w:r>
        <w:t xml:space="preserve"> shall discuss and agree such a plan with the relevant</w:t>
      </w:r>
      <w:r w:rsidR="003B3A88">
        <w:t xml:space="preserve"> </w:t>
      </w:r>
      <w:del w:id="183" w:author="Johnson (ESO), Antony" w:date="2023-04-24T16:30:00Z">
        <w:r w:rsidR="003B3A88" w:rsidRPr="00CC3FAC" w:rsidDel="004C5487">
          <w:delText>onshore</w:delText>
        </w:r>
        <w:r w:rsidDel="004C5487">
          <w:delText xml:space="preserve"> </w:delText>
        </w:r>
      </w:del>
      <w:r>
        <w:t>TO and Users.</w:t>
      </w:r>
      <w:ins w:id="184" w:author="Johnson (ESO), Antony" w:date="2023-04-24T16:30:00Z">
        <w:r w:rsidR="004C5487">
          <w:t xml:space="preserve">  </w:t>
        </w:r>
      </w:ins>
    </w:p>
    <w:p w14:paraId="0972C990" w14:textId="77777777" w:rsidR="0011088D" w:rsidRDefault="00BB764D">
      <w:pPr>
        <w:pStyle w:val="Heading4"/>
        <w:keepNext w:val="0"/>
        <w:widowControl/>
        <w:tabs>
          <w:tab w:val="clear" w:pos="0"/>
        </w:tabs>
        <w:ind w:left="709" w:hanging="709"/>
        <w:jc w:val="both"/>
        <w:rPr>
          <w:ins w:id="185" w:author="Johnson (ESO), Antony" w:date="2023-04-25T16:33:00Z"/>
        </w:rPr>
        <w:pPrChange w:id="186" w:author="Johnson (ESO), Antony" w:date="2023-04-26T17:34:00Z">
          <w:pPr>
            <w:pStyle w:val="Heading4"/>
            <w:keepNext w:val="0"/>
            <w:widowControl/>
            <w:jc w:val="both"/>
          </w:pPr>
        </w:pPrChange>
      </w:pPr>
      <w:r>
        <w:t>Each Local Joint Restoration Plan shall be prepared by NGE</w:t>
      </w:r>
      <w:r w:rsidR="00155439">
        <w:t>SO</w:t>
      </w:r>
      <w:r>
        <w:t xml:space="preserve"> to reflect the above discussions and agreement. The </w:t>
      </w:r>
      <w:del w:id="187" w:author="Johnson (ESO), Antony" w:date="2023-04-24T16:30:00Z">
        <w:r w:rsidR="003B3A88" w:rsidRPr="00CC3FAC" w:rsidDel="004C5487">
          <w:delText>onshore</w:delText>
        </w:r>
        <w:r w:rsidR="003B3A88" w:rsidDel="004C5487">
          <w:delText xml:space="preserve"> </w:delText>
        </w:r>
      </w:del>
      <w:r>
        <w:t>TO shall support NGE</w:t>
      </w:r>
      <w:r w:rsidR="00155439">
        <w:t>SO</w:t>
      </w:r>
      <w:r>
        <w:t xml:space="preserve"> in developing the Local Joint Restoration Plans, including the provision of relevant information, data and resources, where necessary</w:t>
      </w:r>
      <w:ins w:id="188" w:author="Johnson (ESO), Antony" w:date="2023-04-25T16:32:00Z">
        <w:r w:rsidR="0011088D">
          <w:t xml:space="preserve"> </w:t>
        </w:r>
      </w:ins>
      <w:ins w:id="189" w:author="Johnson (ESO), Antony" w:date="2023-04-25T16:33:00Z">
        <w:r w:rsidR="0011088D">
          <w:t xml:space="preserve">as detailed in Grid </w:t>
        </w:r>
        <w:r w:rsidR="0011088D" w:rsidRPr="0011088D">
          <w:t>Code OC9.4.7.6.1.</w:t>
        </w:r>
      </w:ins>
    </w:p>
    <w:p w14:paraId="2B08D1F9" w14:textId="05B60CB8" w:rsidR="00BB764D" w:rsidRDefault="008E6D35" w:rsidP="00B73638">
      <w:pPr>
        <w:pStyle w:val="Heading4"/>
        <w:keepLines/>
        <w:widowControl/>
        <w:numPr>
          <w:ilvl w:val="0"/>
          <w:numId w:val="0"/>
        </w:numPr>
        <w:jc w:val="both"/>
      </w:pPr>
      <w:ins w:id="190" w:author="adenola (ESO), Sade" w:date="2023-04-26T08:39:00Z">
        <w:del w:id="191" w:author="Johnson (ESO), Antony" w:date="2023-04-26T17:26:00Z">
          <w:r w:rsidDel="00B73638">
            <w:lastRenderedPageBreak/>
            <w:delText>xx</w:delText>
          </w:r>
        </w:del>
      </w:ins>
      <w:ins w:id="192" w:author="adenola (ESO), Sade" w:date="2023-04-26T08:40:00Z">
        <w:del w:id="193" w:author="Johnson (ESO), Antony" w:date="2023-04-26T17:26:00Z">
          <w:r w:rsidDel="00B73638">
            <w:delText>x</w:delText>
          </w:r>
        </w:del>
      </w:ins>
      <w:del w:id="194" w:author="Johnson (ESO), Antony" w:date="2023-04-26T17:26:00Z">
        <w:r w:rsidR="00BB764D" w:rsidDel="00B73638">
          <w:delText>.</w:delText>
        </w:r>
      </w:del>
    </w:p>
    <w:p w14:paraId="0C6C0CBC" w14:textId="033C1098" w:rsidR="00BB764D" w:rsidRDefault="00BB764D">
      <w:pPr>
        <w:pStyle w:val="Heading4"/>
        <w:keepLines/>
        <w:widowControl/>
        <w:tabs>
          <w:tab w:val="clear" w:pos="0"/>
          <w:tab w:val="num" w:pos="709"/>
        </w:tabs>
        <w:ind w:left="709" w:hanging="709"/>
        <w:jc w:val="both"/>
        <w:pPrChange w:id="195" w:author="Johnson (ESO), Antony" w:date="2023-04-26T17:34:00Z">
          <w:pPr>
            <w:pStyle w:val="Heading4"/>
            <w:keepLines/>
            <w:widowControl/>
            <w:jc w:val="both"/>
          </w:pPr>
        </w:pPrChange>
      </w:pPr>
      <w:r>
        <w:t>When a Local Joint Restoration Plan has been prepared, it shall be sent by NGE</w:t>
      </w:r>
      <w:r w:rsidR="00155439">
        <w:t>SO</w:t>
      </w:r>
      <w:r>
        <w:t xml:space="preserve"> to the </w:t>
      </w:r>
      <w:del w:id="196" w:author="Johnson (ESO), Antony" w:date="2023-04-24T16:33:00Z">
        <w:r w:rsidR="003B3A88" w:rsidRPr="00CC3FAC" w:rsidDel="008F0A29">
          <w:delText>onshore</w:delText>
        </w:r>
        <w:r w:rsidR="003B3A88" w:rsidDel="008F0A29">
          <w:delText xml:space="preserve"> </w:delText>
        </w:r>
      </w:del>
      <w:r>
        <w:t xml:space="preserve">TO for confirmation of the agreement. </w:t>
      </w:r>
      <w:r w:rsidR="007668CE">
        <w:t>NGE</w:t>
      </w:r>
      <w:r w:rsidR="00155439">
        <w:t>SO</w:t>
      </w:r>
      <w:r w:rsidR="007668CE">
        <w:t xml:space="preserve"> shall also send the prepared LJRP to Users involved for confirmation of the agreement </w:t>
      </w:r>
    </w:p>
    <w:p w14:paraId="28314285" w14:textId="42CC2561" w:rsidR="00BB764D" w:rsidRDefault="00BB764D">
      <w:pPr>
        <w:pStyle w:val="Heading4"/>
        <w:keepLines/>
        <w:widowControl/>
        <w:tabs>
          <w:tab w:val="clear" w:pos="0"/>
          <w:tab w:val="num" w:pos="709"/>
        </w:tabs>
        <w:ind w:left="709" w:hanging="709"/>
        <w:jc w:val="both"/>
        <w:pPrChange w:id="197" w:author="Johnson (ESO), Antony" w:date="2023-04-26T17:34:00Z">
          <w:pPr>
            <w:pStyle w:val="Heading4"/>
            <w:keepLines/>
            <w:widowControl/>
            <w:jc w:val="both"/>
          </w:pPr>
        </w:pPrChange>
      </w:pPr>
      <w:r>
        <w:t>The Local Joint Restoration Plan shall then be signed by NGE</w:t>
      </w:r>
      <w:r w:rsidR="00155439">
        <w:t>SO</w:t>
      </w:r>
      <w:r>
        <w:t xml:space="preserve"> and the relevant </w:t>
      </w:r>
      <w:del w:id="198" w:author="Johnson (ESO), Antony" w:date="2023-04-24T16:33:00Z">
        <w:r w:rsidR="00DC79A6" w:rsidRPr="00CC3FAC" w:rsidDel="008F0A29">
          <w:delText>onshore</w:delText>
        </w:r>
        <w:r w:rsidR="00DC79A6" w:rsidDel="008F0A29">
          <w:delText xml:space="preserve"> </w:delText>
        </w:r>
      </w:del>
      <w:r>
        <w:t>TO to confirm agreement to the Plan. NGE</w:t>
      </w:r>
      <w:r w:rsidR="00155439">
        <w:t>SO</w:t>
      </w:r>
      <w:r>
        <w:t xml:space="preserve"> shall procure that involved Users also sign to confirm agreement</w:t>
      </w:r>
      <w:ins w:id="199" w:author="Johnson (ESO), Antony" w:date="2023-04-24T16:33:00Z">
        <w:r w:rsidR="008F0A29">
          <w:t>.</w:t>
        </w:r>
      </w:ins>
      <w:r w:rsidR="00B45821">
        <w:t xml:space="preserve"> </w:t>
      </w:r>
    </w:p>
    <w:p w14:paraId="04D1A0F7" w14:textId="05E806F8" w:rsidR="00BB764D" w:rsidRDefault="00BB764D">
      <w:pPr>
        <w:pStyle w:val="Heading4"/>
        <w:keepLines/>
        <w:widowControl/>
        <w:numPr>
          <w:ilvl w:val="0"/>
          <w:numId w:val="0"/>
        </w:numPr>
        <w:tabs>
          <w:tab w:val="num" w:pos="709"/>
        </w:tabs>
        <w:ind w:left="709" w:hanging="709"/>
        <w:jc w:val="both"/>
        <w:pPrChange w:id="200" w:author="Johnson (ESO), Antony" w:date="2023-04-26T17:34:00Z">
          <w:pPr>
            <w:pStyle w:val="Heading4"/>
            <w:keepLines/>
            <w:widowControl/>
            <w:numPr>
              <w:ilvl w:val="0"/>
              <w:numId w:val="0"/>
            </w:numPr>
            <w:tabs>
              <w:tab w:val="clear" w:pos="0"/>
            </w:tabs>
            <w:jc w:val="both"/>
          </w:pPr>
        </w:pPrChange>
      </w:pPr>
      <w:r>
        <w:t>Once signed by the relevant parties</w:t>
      </w:r>
      <w:ins w:id="201" w:author="Johnson (ESO), Antony" w:date="2023-04-24T16:33:00Z">
        <w:r w:rsidR="004F6500">
          <w:t>,</w:t>
        </w:r>
      </w:ins>
      <w:r>
        <w:t xml:space="preserve"> the Local Joint Restoration shall apply between NGE</w:t>
      </w:r>
      <w:r w:rsidR="00155439">
        <w:t>SO</w:t>
      </w:r>
      <w:r>
        <w:t xml:space="preserve"> and the relevant TO as if it were part of this STCP.</w:t>
      </w:r>
    </w:p>
    <w:p w14:paraId="7918E37E" w14:textId="70031A5E" w:rsidR="00BB764D" w:rsidRDefault="00BB764D">
      <w:pPr>
        <w:pStyle w:val="Heading4"/>
        <w:keepLines/>
        <w:widowControl/>
        <w:tabs>
          <w:tab w:val="clear" w:pos="0"/>
          <w:tab w:val="num" w:pos="709"/>
        </w:tabs>
        <w:ind w:left="709" w:hanging="709"/>
        <w:jc w:val="both"/>
        <w:rPr>
          <w:ins w:id="202" w:author="Johnson (ESO), Antony" w:date="2023-04-24T18:01:00Z"/>
        </w:rPr>
        <w:pPrChange w:id="203" w:author="Johnson (ESO), Antony" w:date="2023-04-26T17:34:00Z">
          <w:pPr>
            <w:pStyle w:val="Heading4"/>
            <w:keepLines/>
            <w:widowControl/>
            <w:jc w:val="both"/>
          </w:pPr>
        </w:pPrChange>
      </w:pPr>
      <w:r>
        <w:t>NGE</w:t>
      </w:r>
      <w:r w:rsidR="00155439">
        <w:t>SO</w:t>
      </w:r>
      <w:r>
        <w:t xml:space="preserve"> shall distribute a signed copy of the new Local Joint Restoration </w:t>
      </w:r>
      <w:ins w:id="204" w:author="Johnson (ESO), Antony" w:date="2023-04-25T16:27:00Z">
        <w:r w:rsidR="003F13C5">
          <w:t xml:space="preserve">Plan </w:t>
        </w:r>
      </w:ins>
      <w:r>
        <w:t xml:space="preserve">to each relevant </w:t>
      </w:r>
      <w:del w:id="205" w:author="Johnson (ESO), Antony" w:date="2023-04-24T16:33:00Z">
        <w:r w:rsidR="00DC79A6" w:rsidRPr="00CC3FAC" w:rsidDel="004F6500">
          <w:delText>onshore</w:delText>
        </w:r>
        <w:r w:rsidR="00DC79A6" w:rsidDel="004F6500">
          <w:delText xml:space="preserve"> </w:delText>
        </w:r>
      </w:del>
      <w:r w:rsidR="001C6B71">
        <w:t xml:space="preserve">TO and User </w:t>
      </w:r>
      <w:r>
        <w:t>indicating the date of implementation.</w:t>
      </w:r>
      <w:r w:rsidR="00DC79A6">
        <w:t xml:space="preserve"> </w:t>
      </w:r>
      <w:del w:id="206" w:author="Johnson (ESO), Antony" w:date="2023-04-24T16:34:00Z">
        <w:r w:rsidR="00DC79A6" w:rsidRPr="00CC3FAC" w:rsidDel="004F6500">
          <w:delText xml:space="preserve">Where an offshore network connects within an onshore network covered by a Local Joint Restoration Plan (LJRP) the offshore TO will also be provided with a copy of the LJRP </w:delText>
        </w:r>
        <w:r w:rsidR="00B84B43" w:rsidRPr="00CC3FAC" w:rsidDel="004F6500">
          <w:delText>by NGE</w:delText>
        </w:r>
        <w:r w:rsidR="00155439" w:rsidDel="004F6500">
          <w:delText>SO</w:delText>
        </w:r>
        <w:r w:rsidR="00B84B43" w:rsidRPr="00CC3FAC" w:rsidDel="004F6500">
          <w:delText xml:space="preserve"> </w:delText>
        </w:r>
        <w:r w:rsidR="00DC79A6" w:rsidRPr="00CC3FAC" w:rsidDel="004F6500">
          <w:delText>for information.</w:delText>
        </w:r>
      </w:del>
    </w:p>
    <w:p w14:paraId="419A05E6" w14:textId="38D331D9" w:rsidR="00563E14" w:rsidRPr="00563E14" w:rsidRDefault="00563E14">
      <w:pPr>
        <w:pStyle w:val="Level1Text"/>
        <w:tabs>
          <w:tab w:val="clear" w:pos="1418"/>
          <w:tab w:val="left" w:pos="142"/>
          <w:tab w:val="num" w:pos="709"/>
        </w:tabs>
        <w:ind w:left="709" w:hanging="709"/>
        <w:rPr>
          <w:ins w:id="207" w:author="Johnson (ESO), Antony" w:date="2023-04-24T18:01:00Z"/>
          <w:u w:val="single"/>
        </w:rPr>
        <w:pPrChange w:id="208" w:author="Johnson (ESO), Antony" w:date="2023-04-26T17:34:00Z">
          <w:pPr>
            <w:pStyle w:val="Level1Text"/>
            <w:tabs>
              <w:tab w:val="clear" w:pos="1418"/>
              <w:tab w:val="left" w:pos="142"/>
            </w:tabs>
            <w:ind w:left="0" w:firstLine="0"/>
          </w:pPr>
        </w:pPrChange>
      </w:pPr>
      <w:ins w:id="209" w:author="Johnson (ESO), Antony" w:date="2023-04-24T18:01:00Z">
        <w:r>
          <w:t xml:space="preserve">3.2.2.6 </w:t>
        </w:r>
        <w:r w:rsidRPr="00F8364F">
          <w:t xml:space="preserve">The </w:t>
        </w:r>
        <w:r w:rsidRPr="00F8364F">
          <w:rPr>
            <w:rPrChange w:id="210" w:author="Johnson (ESO), Antony" w:date="2023-04-26T17:34:00Z">
              <w:rPr>
                <w:u w:val="single"/>
              </w:rPr>
            </w:rPrChange>
          </w:rPr>
          <w:t xml:space="preserve">establishment, testing and provisions of the </w:t>
        </w:r>
      </w:ins>
      <w:ins w:id="211" w:author="Johnson (ESO), Antony" w:date="2023-05-19T09:33:00Z">
        <w:r w:rsidR="00FD0210">
          <w:t>Local Joint Restoration</w:t>
        </w:r>
      </w:ins>
      <w:ins w:id="212" w:author="Johnson (ESO), Antony" w:date="2023-04-24T18:01:00Z">
        <w:r w:rsidRPr="00F8364F">
          <w:rPr>
            <w:rPrChange w:id="213" w:author="Johnson (ESO), Antony" w:date="2023-04-26T17:34:00Z">
              <w:rPr>
                <w:u w:val="single"/>
              </w:rPr>
            </w:rPrChange>
          </w:rPr>
          <w:t xml:space="preserve"> Plan shall be in accordance with </w:t>
        </w:r>
        <w:r w:rsidRPr="00F8364F">
          <w:t>OC9.4.7.6 of the Grid Code.</w:t>
        </w:r>
        <w:r>
          <w:rPr>
            <w:u w:val="single"/>
          </w:rPr>
          <w:t xml:space="preserve"> </w:t>
        </w:r>
        <w:r w:rsidRPr="001F71FC">
          <w:rPr>
            <w:rFonts w:eastAsia="Cambria" w:cs="Arial"/>
            <w:u w:val="single"/>
          </w:rPr>
          <w:t xml:space="preserve"> </w:t>
        </w:r>
      </w:ins>
    </w:p>
    <w:p w14:paraId="59DDF21E" w14:textId="77777777" w:rsidR="00563E14" w:rsidRPr="00563E14" w:rsidRDefault="00563E14" w:rsidP="00563E14"/>
    <w:p w14:paraId="4ADC48B7" w14:textId="77777777" w:rsidR="00BB764D" w:rsidRDefault="00BB764D" w:rsidP="00E17D59">
      <w:pPr>
        <w:pStyle w:val="Heading3"/>
        <w:keepLines/>
        <w:widowControl/>
        <w:rPr>
          <w:b/>
        </w:rPr>
      </w:pPr>
      <w:r>
        <w:rPr>
          <w:b/>
        </w:rPr>
        <w:t>Changes to an Existing Local Joint Restoration Plan</w:t>
      </w:r>
    </w:p>
    <w:p w14:paraId="7FDE7CB4" w14:textId="2BE98442" w:rsidR="00BB764D" w:rsidRPr="00CC3FAC" w:rsidRDefault="00BB764D">
      <w:pPr>
        <w:pStyle w:val="Heading4"/>
        <w:keepLines/>
        <w:widowControl/>
        <w:tabs>
          <w:tab w:val="clear" w:pos="0"/>
          <w:tab w:val="num" w:pos="284"/>
        </w:tabs>
        <w:ind w:left="709" w:hanging="709"/>
        <w:jc w:val="both"/>
        <w:pPrChange w:id="214" w:author="Johnson (ESO), Antony" w:date="2023-04-26T17:35:00Z">
          <w:pPr>
            <w:pStyle w:val="Heading4"/>
            <w:keepLines/>
            <w:widowControl/>
            <w:jc w:val="both"/>
          </w:pPr>
        </w:pPrChange>
      </w:pPr>
      <w:bookmarkStart w:id="215" w:name="_Ref106447745"/>
      <w:r w:rsidRPr="006C6F7F">
        <w:t>If NGE</w:t>
      </w:r>
      <w:r w:rsidR="00155439">
        <w:t>SO</w:t>
      </w:r>
      <w:r w:rsidRPr="006C6F7F">
        <w:t xml:space="preserve"> becomes aware that a change is required to a Local Joint Restoration Plan, NGE</w:t>
      </w:r>
      <w:r w:rsidR="00155439">
        <w:t>SO</w:t>
      </w:r>
      <w:r w:rsidRPr="006C6F7F">
        <w:t xml:space="preserve"> shall initiate discussions with the relevant </w:t>
      </w:r>
      <w:del w:id="216" w:author="Johnson (ESO), Antony" w:date="2023-04-24T16:34:00Z">
        <w:r w:rsidR="00DC79A6" w:rsidRPr="00CC3FAC" w:rsidDel="003267E7">
          <w:delText>onshore</w:delText>
        </w:r>
        <w:r w:rsidR="00DC79A6" w:rsidRPr="006C6F7F" w:rsidDel="003267E7">
          <w:delText xml:space="preserve"> </w:delText>
        </w:r>
      </w:del>
      <w:r w:rsidRPr="006C6F7F">
        <w:t xml:space="preserve">TO and </w:t>
      </w:r>
      <w:r w:rsidRPr="00CC3FAC">
        <w:t>Users</w:t>
      </w:r>
      <w:r w:rsidR="005C6E6D" w:rsidRPr="006C6F7F">
        <w:t xml:space="preserve"> </w:t>
      </w:r>
      <w:r w:rsidRPr="006C6F7F">
        <w:t>to seek agreement for that change. NGE</w:t>
      </w:r>
      <w:r w:rsidR="00155439">
        <w:t>SO</w:t>
      </w:r>
      <w:r w:rsidRPr="006C6F7F">
        <w:t xml:space="preserve"> shall procure that Users (the Network Operator, relevant </w:t>
      </w:r>
      <w:del w:id="217" w:author="Johnson (ESO), Antony" w:date="2023-04-24T16:35:00Z">
        <w:r w:rsidRPr="006C6F7F" w:rsidDel="003267E7">
          <w:delText xml:space="preserve">Generators, including those for Power Stations other than the Black Start Stations, </w:delText>
        </w:r>
      </w:del>
      <w:ins w:id="218" w:author="Johnson (ESO), Antony" w:date="2023-04-24T16:35:00Z">
        <w:r w:rsidR="003267E7">
          <w:t xml:space="preserve">Restoration Contractors </w:t>
        </w:r>
      </w:ins>
      <w:r w:rsidRPr="006C6F7F">
        <w:t>which NGE</w:t>
      </w:r>
      <w:r w:rsidR="00155439">
        <w:t>SO</w:t>
      </w:r>
      <w:r w:rsidRPr="006C6F7F">
        <w:t xml:space="preserve"> reasonably require</w:t>
      </w:r>
      <w:ins w:id="219" w:author="Johnson (ESO), Antony" w:date="2023-04-24T16:35:00Z">
        <w:r w:rsidR="00916270">
          <w:t xml:space="preserve"> and</w:t>
        </w:r>
      </w:ins>
      <w:del w:id="220" w:author="Johnson (ESO), Antony" w:date="2023-04-24T16:35:00Z">
        <w:r w:rsidR="005C6E6D" w:rsidRPr="006C6F7F" w:rsidDel="00916270">
          <w:delText>,</w:delText>
        </w:r>
      </w:del>
      <w:r w:rsidR="005C6E6D" w:rsidRPr="006C6F7F">
        <w:t xml:space="preserve"> </w:t>
      </w:r>
      <w:r w:rsidRPr="006C6F7F">
        <w:t>Non Embedded Customers</w:t>
      </w:r>
      <w:r w:rsidR="005A369C" w:rsidRPr="006C6F7F">
        <w:t>)</w:t>
      </w:r>
      <w:r w:rsidR="005C6E6D" w:rsidRPr="006C6F7F">
        <w:t xml:space="preserve"> </w:t>
      </w:r>
      <w:r w:rsidRPr="006C6F7F">
        <w:t>shall</w:t>
      </w:r>
      <w:r w:rsidR="00DC79A6" w:rsidRPr="006C6F7F">
        <w:t xml:space="preserve"> </w:t>
      </w:r>
      <w:r w:rsidRPr="006C6F7F">
        <w:t>join those discussions.</w:t>
      </w:r>
      <w:bookmarkEnd w:id="215"/>
      <w:r w:rsidR="005A369C" w:rsidRPr="006C6F7F">
        <w:t xml:space="preserve"> </w:t>
      </w:r>
      <w:del w:id="221" w:author="Johnson (ESO), Antony" w:date="2023-04-24T16:36:00Z">
        <w:r w:rsidR="007668CE" w:rsidRPr="00CC3FAC" w:rsidDel="00916270">
          <w:delText>Where an offshore network connects within an onshore network covered by a LJRP the offshore TO may be invited to participate in the discussions by NGE</w:delText>
        </w:r>
        <w:r w:rsidR="00155439" w:rsidDel="00916270">
          <w:delText>SO</w:delText>
        </w:r>
        <w:r w:rsidR="007668CE" w:rsidRPr="00CC3FAC" w:rsidDel="00916270">
          <w:delText>.</w:delText>
        </w:r>
      </w:del>
    </w:p>
    <w:p w14:paraId="1562F8A2" w14:textId="662B6710" w:rsidR="00BB764D" w:rsidRPr="00CC3FAC" w:rsidRDefault="00BB764D">
      <w:pPr>
        <w:pStyle w:val="Heading4"/>
        <w:keepLines/>
        <w:widowControl/>
        <w:tabs>
          <w:tab w:val="clear" w:pos="0"/>
          <w:tab w:val="num" w:pos="284"/>
        </w:tabs>
        <w:ind w:left="709" w:hanging="709"/>
        <w:jc w:val="both"/>
        <w:pPrChange w:id="222" w:author="Johnson (ESO), Antony" w:date="2023-04-26T17:35:00Z">
          <w:pPr>
            <w:pStyle w:val="Heading4"/>
            <w:keepLines/>
            <w:widowControl/>
            <w:jc w:val="both"/>
          </w:pPr>
        </w:pPrChange>
      </w:pPr>
      <w:bookmarkStart w:id="223" w:name="_Ref106447762"/>
      <w:r w:rsidRPr="00CC3FAC">
        <w:t xml:space="preserve">If the </w:t>
      </w:r>
      <w:del w:id="224" w:author="Johnson (ESO), Antony" w:date="2023-04-24T16:36:00Z">
        <w:r w:rsidR="00DC79A6" w:rsidRPr="00CC3FAC" w:rsidDel="00916270">
          <w:delText>onshore</w:delText>
        </w:r>
        <w:r w:rsidR="00DC79A6" w:rsidDel="00916270">
          <w:delText xml:space="preserve"> </w:delText>
        </w:r>
      </w:del>
      <w:r>
        <w:t>TO party to a Local Joint Restoration Plan becomes aware that a change is required to that Local Joint Restoration Plan, it shall contact NGE</w:t>
      </w:r>
      <w:r w:rsidR="00155439">
        <w:t>SO</w:t>
      </w:r>
      <w:r>
        <w:t xml:space="preserve"> who shall then initiate such discussions with the relevant TO</w:t>
      </w:r>
      <w:r w:rsidR="005C6E6D">
        <w:t xml:space="preserve">, </w:t>
      </w:r>
      <w:r>
        <w:t>Users</w:t>
      </w:r>
      <w:r w:rsidR="005C6E6D">
        <w:t xml:space="preserve"> </w:t>
      </w:r>
      <w:r w:rsidR="005C6E6D" w:rsidRPr="00DC79A6">
        <w:t>and other</w:t>
      </w:r>
      <w:r w:rsidR="005C6E6D" w:rsidRPr="00CC3FAC">
        <w:t xml:space="preserve"> </w:t>
      </w:r>
      <w:r w:rsidR="00DC79A6" w:rsidRPr="00CC3FAC">
        <w:t>affected</w:t>
      </w:r>
      <w:r w:rsidR="00DC79A6" w:rsidRPr="00DC79A6">
        <w:t xml:space="preserve"> </w:t>
      </w:r>
      <w:r w:rsidR="005C6E6D" w:rsidRPr="00DC79A6">
        <w:t>parties</w:t>
      </w:r>
      <w:r w:rsidR="005C6E6D">
        <w:t xml:space="preserve"> </w:t>
      </w:r>
      <w:r>
        <w:t>to seek agreement for that change. NGE</w:t>
      </w:r>
      <w:r w:rsidR="00155439">
        <w:t>SO</w:t>
      </w:r>
      <w:r>
        <w:t xml:space="preserve"> shall procure that Users (the Network Operator, relevant</w:t>
      </w:r>
      <w:ins w:id="225" w:author="Johnson (ESO), Antony" w:date="2023-04-24T16:36:00Z">
        <w:r w:rsidR="00916270">
          <w:t xml:space="preserve"> Restorat</w:t>
        </w:r>
      </w:ins>
      <w:ins w:id="226" w:author="Johnson (ESO), Antony" w:date="2023-04-24T16:37:00Z">
        <w:r w:rsidR="00916270">
          <w:t>ion Contractors</w:t>
        </w:r>
      </w:ins>
      <w:del w:id="227" w:author="Johnson (ESO), Antony" w:date="2023-04-24T16:36:00Z">
        <w:r w:rsidDel="00916270">
          <w:delText xml:space="preserve"> Generators, including those for Power Stations other than the Black Start Stations</w:delText>
        </w:r>
      </w:del>
      <w:r>
        <w:t>, which NGE</w:t>
      </w:r>
      <w:r w:rsidR="00155439">
        <w:t>SO</w:t>
      </w:r>
      <w:r>
        <w:t xml:space="preserve"> reasonably require</w:t>
      </w:r>
      <w:ins w:id="228" w:author="Johnson (ESO), Antony" w:date="2023-04-24T16:37:00Z">
        <w:r w:rsidR="00204D11">
          <w:t xml:space="preserve"> and</w:t>
        </w:r>
      </w:ins>
      <w:del w:id="229" w:author="Johnson (ESO), Antony" w:date="2023-04-24T16:37:00Z">
        <w:r w:rsidR="005C6E6D" w:rsidDel="00204D11">
          <w:delText>,</w:delText>
        </w:r>
      </w:del>
      <w:r w:rsidR="005C6E6D">
        <w:t xml:space="preserve"> </w:t>
      </w:r>
      <w:r>
        <w:t xml:space="preserve">Non Embedded </w:t>
      </w:r>
      <w:r w:rsidR="007668CE">
        <w:t>Customers)</w:t>
      </w:r>
      <w:r>
        <w:t xml:space="preserve"> shall join those discussions.</w:t>
      </w:r>
      <w:bookmarkEnd w:id="223"/>
      <w:r w:rsidR="006C6F7F">
        <w:t xml:space="preserve"> </w:t>
      </w:r>
      <w:del w:id="230" w:author="Johnson (ESO), Antony" w:date="2023-04-24T16:37:00Z">
        <w:r w:rsidR="006C6F7F" w:rsidRPr="00CC3FAC" w:rsidDel="00204D11">
          <w:delText xml:space="preserve">Where an offshore network connects within an onshore network covered by a LJRP the offshore TO may be invited to </w:delText>
        </w:r>
        <w:r w:rsidR="00D9012A" w:rsidRPr="00CC3FAC" w:rsidDel="00204D11">
          <w:delText xml:space="preserve">participate in the </w:delText>
        </w:r>
        <w:r w:rsidR="006C6F7F" w:rsidRPr="00CC3FAC" w:rsidDel="00204D11">
          <w:delText>discussions by NGE</w:delText>
        </w:r>
        <w:r w:rsidR="00155439" w:rsidDel="00204D11">
          <w:delText>SO</w:delText>
        </w:r>
        <w:r w:rsidR="006C6F7F" w:rsidRPr="00CC3FAC" w:rsidDel="00204D11">
          <w:delText>.</w:delText>
        </w:r>
      </w:del>
    </w:p>
    <w:p w14:paraId="10E9206B" w14:textId="77777777" w:rsidR="00BB764D" w:rsidRDefault="00BB764D">
      <w:pPr>
        <w:pStyle w:val="Heading4"/>
        <w:keepLines/>
        <w:widowControl/>
        <w:tabs>
          <w:tab w:val="clear" w:pos="0"/>
          <w:tab w:val="num" w:pos="284"/>
        </w:tabs>
        <w:ind w:left="709" w:hanging="709"/>
        <w:jc w:val="both"/>
        <w:pPrChange w:id="231" w:author="Johnson (ESO), Antony" w:date="2023-04-26T17:35:00Z">
          <w:pPr>
            <w:pStyle w:val="Heading4"/>
            <w:keepLines/>
            <w:widowControl/>
            <w:jc w:val="both"/>
          </w:pPr>
        </w:pPrChange>
      </w:pPr>
      <w:r>
        <w:t xml:space="preserve">The principles applied in section </w:t>
      </w:r>
      <w:r>
        <w:fldChar w:fldCharType="begin"/>
      </w:r>
      <w:r>
        <w:instrText xml:space="preserve"> REF _Ref106447846 \r \h </w:instrText>
      </w:r>
      <w:r>
        <w:fldChar w:fldCharType="separate"/>
      </w:r>
      <w:r w:rsidR="00ED0288">
        <w:t>3.2.2</w:t>
      </w:r>
      <w:r>
        <w:fldChar w:fldCharType="end"/>
      </w:r>
      <w:r>
        <w:t xml:space="preserve"> shall apply to discussions held under </w:t>
      </w:r>
      <w:r>
        <w:fldChar w:fldCharType="begin"/>
      </w:r>
      <w:r>
        <w:instrText xml:space="preserve"> REF _Ref106447745 \r \h </w:instrText>
      </w:r>
      <w:r>
        <w:fldChar w:fldCharType="separate"/>
      </w:r>
      <w:r w:rsidR="00ED0288">
        <w:t>3.2.3.1</w:t>
      </w:r>
      <w:r>
        <w:fldChar w:fldCharType="end"/>
      </w:r>
      <w:r>
        <w:t xml:space="preserve"> and </w:t>
      </w:r>
      <w:r>
        <w:fldChar w:fldCharType="begin"/>
      </w:r>
      <w:r>
        <w:instrText xml:space="preserve"> REF _Ref106447762 \r \h </w:instrText>
      </w:r>
      <w:r>
        <w:fldChar w:fldCharType="separate"/>
      </w:r>
      <w:r w:rsidR="00ED0288">
        <w:t>3.2.3.2</w:t>
      </w:r>
      <w:r>
        <w:fldChar w:fldCharType="end"/>
      </w:r>
      <w:r>
        <w:t xml:space="preserve"> and to any consequent changes.</w:t>
      </w:r>
    </w:p>
    <w:p w14:paraId="300DA463" w14:textId="76E0B558" w:rsidR="00C91AD8" w:rsidRPr="00140703" w:rsidRDefault="00BB764D">
      <w:pPr>
        <w:pStyle w:val="Level1Text"/>
        <w:tabs>
          <w:tab w:val="clear" w:pos="1418"/>
          <w:tab w:val="left" w:pos="142"/>
          <w:tab w:val="num" w:pos="284"/>
        </w:tabs>
        <w:ind w:left="709" w:firstLine="0"/>
        <w:rPr>
          <w:ins w:id="232" w:author="Johnson (ESO), Antony" w:date="2023-04-25T16:34:00Z"/>
          <w:u w:val="single"/>
        </w:rPr>
        <w:pPrChange w:id="233" w:author="Johnson (ESO), Antony" w:date="2023-04-26T17:35:00Z">
          <w:pPr>
            <w:pStyle w:val="Level1Text"/>
            <w:tabs>
              <w:tab w:val="clear" w:pos="1418"/>
              <w:tab w:val="left" w:pos="142"/>
            </w:tabs>
            <w:ind w:left="0" w:firstLine="0"/>
          </w:pPr>
        </w:pPrChange>
      </w:pPr>
      <w:r>
        <w:t xml:space="preserve">When changes to a Local Joint Restoration Plan are agreed, </w:t>
      </w:r>
      <w:r w:rsidRPr="00762DB5">
        <w:t>NG</w:t>
      </w:r>
      <w:r w:rsidR="00F173CB" w:rsidRPr="005E26A2">
        <w:t>ESO</w:t>
      </w:r>
      <w:r>
        <w:t xml:space="preserve"> shall update and reissue that Local Joint Restoration Plan to the relevant </w:t>
      </w:r>
      <w:del w:id="234" w:author="Johnson (ESO), Antony" w:date="2023-04-24T16:37:00Z">
        <w:r w:rsidR="003E632E" w:rsidRPr="00CC3FAC" w:rsidDel="00204D11">
          <w:delText>onshore</w:delText>
        </w:r>
        <w:r w:rsidR="003E632E" w:rsidDel="00204D11">
          <w:delText xml:space="preserve"> </w:delText>
        </w:r>
      </w:del>
      <w:r>
        <w:t>TO</w:t>
      </w:r>
      <w:r w:rsidR="005C6E6D">
        <w:t xml:space="preserve">, </w:t>
      </w:r>
      <w:r>
        <w:t xml:space="preserve">Users </w:t>
      </w:r>
      <w:r w:rsidR="005C6E6D" w:rsidRPr="003E632E">
        <w:t>and othe</w:t>
      </w:r>
      <w:r w:rsidR="005C6E6D" w:rsidRPr="00204D11">
        <w:t xml:space="preserve">r </w:t>
      </w:r>
      <w:r w:rsidR="003E632E" w:rsidRPr="00CC3FAC">
        <w:t xml:space="preserve">affected </w:t>
      </w:r>
      <w:r w:rsidR="005C6E6D" w:rsidRPr="003E632E">
        <w:t>parties</w:t>
      </w:r>
      <w:r w:rsidR="005C6E6D">
        <w:t xml:space="preserve"> </w:t>
      </w:r>
      <w:r>
        <w:t>indicating the issue number and the date that any change takes effect</w:t>
      </w:r>
      <w:ins w:id="235" w:author="Johnson (ESO), Antony" w:date="2023-04-25T16:34:00Z">
        <w:r w:rsidR="00C91AD8" w:rsidRPr="001F71FC">
          <w:rPr>
            <w:rFonts w:eastAsia="Cambria" w:cs="Arial"/>
            <w:u w:val="single"/>
          </w:rPr>
          <w:t xml:space="preserve"> </w:t>
        </w:r>
      </w:ins>
    </w:p>
    <w:p w14:paraId="5A8D59DF" w14:textId="45C5B5E9" w:rsidR="00BB764D" w:rsidRPr="00F8364F" w:rsidRDefault="00EA41F0">
      <w:pPr>
        <w:pStyle w:val="Heading4"/>
        <w:keepLines/>
        <w:widowControl/>
        <w:tabs>
          <w:tab w:val="clear" w:pos="0"/>
          <w:tab w:val="num" w:pos="284"/>
        </w:tabs>
        <w:ind w:left="709" w:hanging="709"/>
        <w:jc w:val="both"/>
        <w:pPrChange w:id="236" w:author="Johnson (ESO), Antony" w:date="2023-04-26T17:35:00Z">
          <w:pPr>
            <w:pStyle w:val="Heading4"/>
            <w:keepLines/>
            <w:widowControl/>
            <w:jc w:val="both"/>
          </w:pPr>
        </w:pPrChange>
      </w:pPr>
      <w:ins w:id="237" w:author="Johnson (ESO), Antony" w:date="2023-04-25T16:35:00Z">
        <w:r w:rsidRPr="00F8364F">
          <w:lastRenderedPageBreak/>
          <w:t xml:space="preserve">The </w:t>
        </w:r>
        <w:r w:rsidRPr="00F8364F">
          <w:rPr>
            <w:rPrChange w:id="238" w:author="Johnson (ESO), Antony" w:date="2023-04-26T17:36:00Z">
              <w:rPr>
                <w:u w:val="single"/>
              </w:rPr>
            </w:rPrChange>
          </w:rPr>
          <w:t xml:space="preserve">establishment, testing and provisions of the Local Joint Restoration Plan shall be in accordance with </w:t>
        </w:r>
        <w:r w:rsidRPr="00F8364F">
          <w:t>OC9.4.7.6 of the Grid Code.</w:t>
        </w:r>
        <w:r w:rsidRPr="00F8364F">
          <w:rPr>
            <w:rPrChange w:id="239" w:author="Johnson (ESO), Antony" w:date="2023-04-26T17:36:00Z">
              <w:rPr>
                <w:u w:val="single"/>
              </w:rPr>
            </w:rPrChange>
          </w:rPr>
          <w:t xml:space="preserve"> </w:t>
        </w:r>
      </w:ins>
      <w:del w:id="240" w:author="Johnson (ESO), Antony" w:date="2023-04-25T16:35:00Z">
        <w:r w:rsidR="00BB764D" w:rsidRPr="00F8364F" w:rsidDel="00EA41F0">
          <w:delText>.</w:delText>
        </w:r>
      </w:del>
    </w:p>
    <w:p w14:paraId="7BBDB845" w14:textId="77777777" w:rsidR="00BB764D" w:rsidRDefault="00BB764D" w:rsidP="00E17D59">
      <w:pPr>
        <w:pStyle w:val="Heading3"/>
        <w:keepLines/>
        <w:widowControl/>
        <w:rPr>
          <w:b/>
        </w:rPr>
      </w:pPr>
      <w:r>
        <w:rPr>
          <w:b/>
        </w:rPr>
        <w:t xml:space="preserve">Failure to Agree </w:t>
      </w:r>
    </w:p>
    <w:p w14:paraId="38531D5D" w14:textId="36D49CE8" w:rsidR="00AA3BAA" w:rsidRDefault="00BB764D">
      <w:pPr>
        <w:pStyle w:val="Heading4"/>
        <w:keepLines/>
        <w:widowControl/>
        <w:tabs>
          <w:tab w:val="clear" w:pos="0"/>
          <w:tab w:val="num" w:pos="709"/>
        </w:tabs>
        <w:ind w:left="709" w:hanging="709"/>
        <w:jc w:val="both"/>
        <w:pPrChange w:id="241" w:author="Johnson (ESO), Antony" w:date="2023-04-26T17:36:00Z">
          <w:pPr>
            <w:pStyle w:val="Heading4"/>
            <w:keepLines/>
            <w:widowControl/>
            <w:jc w:val="both"/>
          </w:pPr>
        </w:pPrChange>
      </w:pPr>
      <w:r>
        <w:t>If NGE</w:t>
      </w:r>
      <w:r w:rsidR="00155439">
        <w:t>SO</w:t>
      </w:r>
      <w:r>
        <w:t xml:space="preserve"> or the relevant</w:t>
      </w:r>
      <w:del w:id="242" w:author="Johnson (ESO), Antony" w:date="2023-04-25T16:28:00Z">
        <w:r w:rsidDel="00AF21D7">
          <w:delText xml:space="preserve"> </w:delText>
        </w:r>
        <w:r w:rsidR="003E632E" w:rsidRPr="00CC3FAC" w:rsidDel="00AF21D7">
          <w:delText>onshore</w:delText>
        </w:r>
      </w:del>
      <w:r w:rsidR="003E632E">
        <w:t xml:space="preserve"> </w:t>
      </w:r>
      <w:r>
        <w:t>TO do not agree on a Local Joint Restoration Plan, NGE</w:t>
      </w:r>
      <w:r w:rsidR="00155439">
        <w:t>SO</w:t>
      </w:r>
      <w:r>
        <w:t xml:space="preserve"> shall develop and agree its own restoration </w:t>
      </w:r>
      <w:r w:rsidR="00AA3BAA">
        <w:t>plan.</w:t>
      </w:r>
    </w:p>
    <w:p w14:paraId="178565A8" w14:textId="77777777" w:rsidR="00CB556C" w:rsidRDefault="00CB556C" w:rsidP="00CB556C">
      <w:pPr>
        <w:pStyle w:val="Heading2"/>
        <w:keepLines/>
        <w:widowControl/>
        <w:rPr>
          <w:ins w:id="243" w:author="Johnson (ESO), Antony" w:date="2023-04-24T16:40:00Z"/>
        </w:rPr>
      </w:pPr>
      <w:ins w:id="244" w:author="Johnson (ESO), Antony" w:date="2023-04-24T16:40:00Z">
        <w:r>
          <w:t>Distribution Restoration Zone Plans</w:t>
        </w:r>
        <w:r>
          <w:rPr>
            <w:sz w:val="22"/>
          </w:rPr>
          <w:t xml:space="preserve"> </w:t>
        </w:r>
      </w:ins>
    </w:p>
    <w:p w14:paraId="7399ADAD" w14:textId="77777777" w:rsidR="00CB556C" w:rsidRDefault="00CB556C" w:rsidP="00CB556C">
      <w:pPr>
        <w:pStyle w:val="Heading3"/>
        <w:keepLines/>
        <w:rPr>
          <w:ins w:id="245" w:author="Johnson (ESO), Antony" w:date="2023-04-24T16:40:00Z"/>
        </w:rPr>
      </w:pPr>
      <w:ins w:id="246" w:author="Johnson (ESO), Antony" w:date="2023-04-24T16:40:00Z">
        <w:r>
          <w:t>Description of Distribution Restoration Zone Plans</w:t>
        </w:r>
      </w:ins>
    </w:p>
    <w:p w14:paraId="69A8C945" w14:textId="035897D4" w:rsidR="00CB556C" w:rsidRPr="001C6B71" w:rsidRDefault="00CB556C">
      <w:pPr>
        <w:pStyle w:val="Heading4"/>
        <w:keepLines/>
        <w:tabs>
          <w:tab w:val="clear" w:pos="0"/>
          <w:tab w:val="num" w:pos="709"/>
        </w:tabs>
        <w:ind w:left="709" w:hanging="709"/>
        <w:rPr>
          <w:ins w:id="247" w:author="Johnson (ESO), Antony" w:date="2023-04-24T16:40:00Z"/>
        </w:rPr>
        <w:pPrChange w:id="248" w:author="Johnson (ESO), Antony" w:date="2023-04-26T17:36:00Z">
          <w:pPr>
            <w:pStyle w:val="Heading4"/>
            <w:keepLines/>
          </w:pPr>
        </w:pPrChange>
      </w:pPr>
      <w:ins w:id="249" w:author="Johnson (ESO), Antony" w:date="2023-04-24T16:40:00Z">
        <w:r w:rsidRPr="006A1AE5">
          <w:t>Distribution</w:t>
        </w:r>
        <w:r w:rsidRPr="00747ADB">
          <w:t xml:space="preserve"> Restoration</w:t>
        </w:r>
        <w:r>
          <w:t xml:space="preserve"> Zone Plans (DRZP) shall include the agreed method and procedures for Power Island creation where the Power Island has been initiated through instructions issued by Network Operators to Anchor </w:t>
        </w:r>
      </w:ins>
      <w:ins w:id="250" w:author="Johnson (ESO), Antony" w:date="2023-04-24T16:42:00Z">
        <w:r w:rsidR="00B654CE">
          <w:t xml:space="preserve">Restoration </w:t>
        </w:r>
        <w:r w:rsidR="00601016">
          <w:t>Contractors</w:t>
        </w:r>
      </w:ins>
      <w:ins w:id="251" w:author="Johnson (ESO), Antony" w:date="2023-04-24T16:40:00Z">
        <w:r>
          <w:t xml:space="preserve"> and </w:t>
        </w:r>
      </w:ins>
      <w:ins w:id="252" w:author="Johnson (ESO), Antony" w:date="2023-04-24T16:43:00Z">
        <w:r w:rsidR="008B3956">
          <w:t>Top Up Restoration Contractors</w:t>
        </w:r>
      </w:ins>
      <w:ins w:id="253" w:author="Johnson (ESO), Antony" w:date="2023-04-24T16:40:00Z">
        <w:r>
          <w:t xml:space="preserve">.  </w:t>
        </w:r>
      </w:ins>
    </w:p>
    <w:p w14:paraId="701C2F1E" w14:textId="7D39642F" w:rsidR="00CB556C" w:rsidRDefault="00CB556C">
      <w:pPr>
        <w:pStyle w:val="Heading4"/>
        <w:tabs>
          <w:tab w:val="clear" w:pos="0"/>
          <w:tab w:val="num" w:pos="709"/>
        </w:tabs>
        <w:ind w:left="709" w:hanging="709"/>
        <w:rPr>
          <w:ins w:id="254" w:author="Johnson (ESO), Antony" w:date="2023-04-24T16:40:00Z"/>
        </w:rPr>
        <w:pPrChange w:id="255" w:author="Johnson (ESO), Antony" w:date="2023-04-26T17:36:00Z">
          <w:pPr>
            <w:pStyle w:val="Heading4"/>
          </w:pPr>
        </w:pPrChange>
      </w:pPr>
      <w:ins w:id="256" w:author="Johnson (ESO), Antony" w:date="2023-04-24T16:40:00Z">
        <w:r w:rsidRPr="005903A1">
          <w:t xml:space="preserve">The </w:t>
        </w:r>
        <w:r>
          <w:t xml:space="preserve">Distribution Restoration Zone Plan shall include a record of which </w:t>
        </w:r>
      </w:ins>
      <w:ins w:id="257" w:author="Johnson (ESO), Antony" w:date="2023-04-25T15:43:00Z">
        <w:r w:rsidR="003604E5">
          <w:t xml:space="preserve">onshore </w:t>
        </w:r>
      </w:ins>
      <w:ins w:id="258" w:author="Johnson (ESO), Antony" w:date="2023-04-24T16:40:00Z">
        <w:r>
          <w:t>TO, which N</w:t>
        </w:r>
      </w:ins>
      <w:ins w:id="259" w:author="Johnson (ESO), Antony" w:date="2023-04-25T15:42:00Z">
        <w:r w:rsidR="003604E5">
          <w:t xml:space="preserve">etwork </w:t>
        </w:r>
      </w:ins>
      <w:ins w:id="260" w:author="Johnson (ESO), Antony" w:date="2023-04-24T16:40:00Z">
        <w:r>
          <w:t>O</w:t>
        </w:r>
      </w:ins>
      <w:ins w:id="261" w:author="Johnson (ESO), Antony" w:date="2023-04-25T15:42:00Z">
        <w:r w:rsidR="003604E5">
          <w:t>perator</w:t>
        </w:r>
      </w:ins>
      <w:ins w:id="262" w:author="Johnson (ESO), Antony" w:date="2023-04-24T16:40:00Z">
        <w:r>
          <w:t xml:space="preserve">, which </w:t>
        </w:r>
      </w:ins>
      <w:ins w:id="263" w:author="Johnson (ESO), Antony" w:date="2023-04-25T15:43:00Z">
        <w:r w:rsidR="003604E5">
          <w:t xml:space="preserve">onshore </w:t>
        </w:r>
      </w:ins>
      <w:ins w:id="264" w:author="Johnson (ESO), Antony" w:date="2023-04-24T16:40:00Z">
        <w:r>
          <w:t>TO sites and which N</w:t>
        </w:r>
      </w:ins>
      <w:ins w:id="265" w:author="Johnson (ESO), Antony" w:date="2023-04-25T15:43:00Z">
        <w:r w:rsidR="003604E5">
          <w:t xml:space="preserve">etwork </w:t>
        </w:r>
      </w:ins>
      <w:ins w:id="266" w:author="Johnson (ESO), Antony" w:date="2023-04-24T16:40:00Z">
        <w:r>
          <w:t>O</w:t>
        </w:r>
      </w:ins>
      <w:ins w:id="267" w:author="Johnson (ESO), Antony" w:date="2023-04-25T15:43:00Z">
        <w:r w:rsidR="003604E5">
          <w:t>perator</w:t>
        </w:r>
      </w:ins>
      <w:ins w:id="268" w:author="Johnson (ESO), Antony" w:date="2023-04-24T16:40:00Z">
        <w:r>
          <w:t xml:space="preserve"> sites are covered by the Distribution Restoration Zone Plan, and shall set out what actions are required by Network Operators, NGESO and the </w:t>
        </w:r>
        <w:r w:rsidRPr="00CC3FAC">
          <w:t>onshore</w:t>
        </w:r>
        <w:r>
          <w:t xml:space="preserve"> TO should a Total Shutdown or a Partial Shutdown (and the need to implement a Distribution Restoration Zone Plan) arise.</w:t>
        </w:r>
      </w:ins>
      <w:ins w:id="269" w:author="Johnson (ESO), Antony" w:date="2023-04-24T16:54:00Z">
        <w:r w:rsidR="00150619">
          <w:t xml:space="preserve">  For the avoidance of doubt</w:t>
        </w:r>
      </w:ins>
      <w:ins w:id="270" w:author="Johnson (ESO), Antony" w:date="2023-04-24T16:56:00Z">
        <w:r w:rsidR="0057372F">
          <w:t>,</w:t>
        </w:r>
      </w:ins>
      <w:ins w:id="271" w:author="Johnson (ESO), Antony" w:date="2023-04-24T16:54:00Z">
        <w:r w:rsidR="00150619">
          <w:t xml:space="preserve"> </w:t>
        </w:r>
        <w:r w:rsidR="00FE24AA">
          <w:t xml:space="preserve">any </w:t>
        </w:r>
      </w:ins>
      <w:ins w:id="272" w:author="Johnson (ESO), Antony" w:date="2023-04-24T16:55:00Z">
        <w:r w:rsidR="00224CB7">
          <w:t xml:space="preserve">Restoration Plan involving an Offshore Transmission </w:t>
        </w:r>
      </w:ins>
      <w:ins w:id="273" w:author="Johnson (ESO), Antony" w:date="2023-04-24T16:56:00Z">
        <w:r w:rsidR="0072794D">
          <w:t>Lic</w:t>
        </w:r>
      </w:ins>
      <w:ins w:id="274" w:author="Johnson (ESO), Antony" w:date="2023-04-24T16:57:00Z">
        <w:r w:rsidR="0072794D">
          <w:t xml:space="preserve">ensee and Offshore </w:t>
        </w:r>
        <w:r w:rsidR="00763F9C">
          <w:t>Generat</w:t>
        </w:r>
      </w:ins>
      <w:ins w:id="275" w:author="Johnson (ESO), Antony" w:date="2023-04-24T16:58:00Z">
        <w:r w:rsidR="006261A0">
          <w:t>or</w:t>
        </w:r>
      </w:ins>
      <w:ins w:id="276" w:author="Johnson (ESO), Antony" w:date="2023-04-24T16:57:00Z">
        <w:r w:rsidR="00763F9C">
          <w:t xml:space="preserve"> shall be treated </w:t>
        </w:r>
      </w:ins>
      <w:ins w:id="277" w:author="Johnson (ESO), Antony" w:date="2023-04-24T16:58:00Z">
        <w:r w:rsidR="006261A0">
          <w:t>under the a</w:t>
        </w:r>
        <w:r w:rsidR="001924E7">
          <w:t xml:space="preserve">uspices of an Offshore Local Joint Restoration Plan </w:t>
        </w:r>
        <w:r w:rsidR="009B096F">
          <w:t>rather than a Distribution R</w:t>
        </w:r>
      </w:ins>
      <w:ins w:id="278" w:author="Johnson (ESO), Antony" w:date="2023-04-24T16:59:00Z">
        <w:r w:rsidR="009B096F">
          <w:t>estoration Zone Plan even where Embedded Offshore Transmission Systems are involved.</w:t>
        </w:r>
      </w:ins>
      <w:ins w:id="279" w:author="Johnson (ESO), Antony" w:date="2023-04-24T16:55:00Z">
        <w:r w:rsidR="00224CB7">
          <w:t xml:space="preserve"> </w:t>
        </w:r>
      </w:ins>
    </w:p>
    <w:p w14:paraId="04488E5C" w14:textId="267464F5" w:rsidR="00CB556C" w:rsidRDefault="00CB556C">
      <w:pPr>
        <w:pStyle w:val="Heading4"/>
        <w:tabs>
          <w:tab w:val="clear" w:pos="0"/>
        </w:tabs>
        <w:ind w:left="709" w:hanging="709"/>
        <w:rPr>
          <w:ins w:id="280" w:author="Johnson (ESO), Antony" w:date="2023-04-24T16:40:00Z"/>
        </w:rPr>
        <w:pPrChange w:id="281" w:author="Johnson (ESO), Antony" w:date="2023-04-26T17:37:00Z">
          <w:pPr>
            <w:pStyle w:val="Heading4"/>
          </w:pPr>
        </w:pPrChange>
      </w:pPr>
      <w:ins w:id="282" w:author="Johnson (ESO), Antony" w:date="2023-04-24T16:40:00Z">
        <w:r w:rsidRPr="00BF5110">
          <w:t xml:space="preserve">The Distribution Restoration Zone Plan shall include the provision for the creation of Power Islands within </w:t>
        </w:r>
        <w:r>
          <w:t>Network</w:t>
        </w:r>
      </w:ins>
      <w:ins w:id="283" w:author="Johnson (ESO), Antony" w:date="2023-04-25T15:53:00Z">
        <w:r w:rsidR="0076158E">
          <w:t xml:space="preserve"> Operator</w:t>
        </w:r>
      </w:ins>
      <w:ins w:id="284" w:author="Johnson (ESO), Antony" w:date="2023-04-25T15:54:00Z">
        <w:r w:rsidR="0076158E">
          <w:t>’s Systems which</w:t>
        </w:r>
      </w:ins>
      <w:ins w:id="285" w:author="Johnson (ESO), Antony" w:date="2023-04-24T16:40:00Z">
        <w:r>
          <w:t xml:space="preserve"> may also </w:t>
        </w:r>
      </w:ins>
      <w:ins w:id="286" w:author="Johnson (ESO), Antony" w:date="2023-04-25T15:54:00Z">
        <w:r w:rsidR="0076158E">
          <w:t xml:space="preserve">extend to </w:t>
        </w:r>
      </w:ins>
      <w:ins w:id="287" w:author="Johnson (ESO), Antony" w:date="2023-04-25T16:29:00Z">
        <w:r w:rsidR="00F43BE0">
          <w:t xml:space="preserve">Onshore </w:t>
        </w:r>
      </w:ins>
      <w:ins w:id="288" w:author="Johnson (ESO), Antony" w:date="2023-04-24T16:40:00Z">
        <w:r w:rsidRPr="00CC3FAC">
          <w:t>TO</w:t>
        </w:r>
      </w:ins>
      <w:ins w:id="289" w:author="Johnson (ESO), Antony" w:date="2023-04-25T15:54:00Z">
        <w:r w:rsidR="0076158E">
          <w:t>’s</w:t>
        </w:r>
      </w:ins>
      <w:ins w:id="290" w:author="Johnson (ESO), Antony" w:date="2023-04-24T16:40:00Z">
        <w:r>
          <w:t xml:space="preserve"> </w:t>
        </w:r>
      </w:ins>
      <w:ins w:id="291" w:author="Johnson (ESO), Antony" w:date="2023-04-25T15:54:00Z">
        <w:r w:rsidR="0076158E">
          <w:t>assets</w:t>
        </w:r>
      </w:ins>
      <w:ins w:id="292" w:author="Johnson (ESO), Antony" w:date="2023-04-24T16:40:00Z">
        <w:r>
          <w:t xml:space="preserve"> and may require the despatch of </w:t>
        </w:r>
      </w:ins>
      <w:ins w:id="293" w:author="Johnson (ESO), Antony" w:date="2023-04-24T17:25:00Z">
        <w:r w:rsidR="00BD7AD4">
          <w:t xml:space="preserve">Top Up Restoration Plant in addition to </w:t>
        </w:r>
        <w:r w:rsidR="00BF5110">
          <w:t>the despatch of</w:t>
        </w:r>
      </w:ins>
      <w:ins w:id="294" w:author="Johnson (ESO), Antony" w:date="2023-04-24T16:40:00Z">
        <w:r>
          <w:t xml:space="preserve"> Anchor Plant.</w:t>
        </w:r>
      </w:ins>
    </w:p>
    <w:p w14:paraId="6E8A07A8" w14:textId="53CC51E2" w:rsidR="00CB556C" w:rsidRDefault="00CB556C">
      <w:pPr>
        <w:pStyle w:val="Heading4"/>
        <w:keepNext w:val="0"/>
        <w:tabs>
          <w:tab w:val="clear" w:pos="0"/>
        </w:tabs>
        <w:ind w:left="709" w:hanging="709"/>
        <w:rPr>
          <w:ins w:id="295" w:author="Johnson (ESO), Antony" w:date="2023-04-24T16:40:00Z"/>
        </w:rPr>
        <w:pPrChange w:id="296" w:author="Johnson (ESO), Antony" w:date="2023-04-26T17:37:00Z">
          <w:pPr>
            <w:pStyle w:val="Heading4"/>
            <w:keepNext w:val="0"/>
          </w:pPr>
        </w:pPrChange>
      </w:pPr>
      <w:ins w:id="297" w:author="Johnson (ESO), Antony" w:date="2023-04-24T16:40:00Z">
        <w:r w:rsidRPr="004331F6">
          <w:t>A Distribution</w:t>
        </w:r>
        <w:r>
          <w:t xml:space="preserve"> Restoration Zone Plan shall include the agreed methods and procedures that a Network Operator shall use to restore </w:t>
        </w:r>
      </w:ins>
      <w:ins w:id="298" w:author="Johnson (ESO), Antony" w:date="2023-04-24T17:47:00Z">
        <w:r w:rsidR="004331F6">
          <w:t>part of the</w:t>
        </w:r>
      </w:ins>
      <w:ins w:id="299" w:author="Johnson (ESO), Antony" w:date="2023-04-24T16:40:00Z">
        <w:r>
          <w:t xml:space="preserve"> Network Operator</w:t>
        </w:r>
      </w:ins>
      <w:ins w:id="300" w:author="Johnson (ESO), Antony" w:date="2023-04-25T15:55:00Z">
        <w:r w:rsidR="00033EC6">
          <w:t>’</w:t>
        </w:r>
      </w:ins>
      <w:ins w:id="301" w:author="Johnson (ESO), Antony" w:date="2023-04-24T16:40:00Z">
        <w:r>
          <w:t>s System. These procedures shall be based on the following :</w:t>
        </w:r>
      </w:ins>
    </w:p>
    <w:p w14:paraId="4054A6A0" w14:textId="77777777" w:rsidR="00CB556C" w:rsidRDefault="00CB556C" w:rsidP="00CB556C">
      <w:pPr>
        <w:pStyle w:val="Heading4"/>
        <w:keepNext w:val="0"/>
        <w:numPr>
          <w:ilvl w:val="0"/>
          <w:numId w:val="13"/>
        </w:numPr>
        <w:tabs>
          <w:tab w:val="clear" w:pos="360"/>
          <w:tab w:val="num" w:pos="1080"/>
        </w:tabs>
        <w:ind w:left="1080"/>
        <w:rPr>
          <w:ins w:id="302" w:author="Johnson (ESO), Antony" w:date="2023-04-24T16:40:00Z"/>
        </w:rPr>
      </w:pPr>
      <w:ins w:id="303" w:author="Johnson (ESO), Antony" w:date="2023-04-24T16:40:00Z">
        <w:r w:rsidRPr="00C9607E">
          <w:t>Eac</w:t>
        </w:r>
        <w:r>
          <w:t>h Party covered under the Distribution Restoration Zone Plan shall make available relevant demand blocks;</w:t>
        </w:r>
      </w:ins>
    </w:p>
    <w:p w14:paraId="0A8925DD" w14:textId="77777777" w:rsidR="00CB556C" w:rsidRDefault="00CB556C" w:rsidP="00CB556C">
      <w:pPr>
        <w:pStyle w:val="Heading4"/>
        <w:keepNext w:val="0"/>
        <w:numPr>
          <w:ilvl w:val="0"/>
          <w:numId w:val="13"/>
        </w:numPr>
        <w:tabs>
          <w:tab w:val="clear" w:pos="360"/>
          <w:tab w:val="num" w:pos="1080"/>
        </w:tabs>
        <w:ind w:left="1080"/>
        <w:rPr>
          <w:ins w:id="304" w:author="Johnson (ESO), Antony" w:date="2023-04-24T16:40:00Z"/>
        </w:rPr>
      </w:pPr>
      <w:ins w:id="305" w:author="Johnson (ESO), Antony" w:date="2023-04-24T16:40:00Z">
        <w:r>
          <w:t>Anchor Plant shall be available to energise the Network Operator’s System and meet demand blocks;</w:t>
        </w:r>
      </w:ins>
    </w:p>
    <w:p w14:paraId="4A7E4BAD" w14:textId="6A4481E8" w:rsidR="00CB556C" w:rsidRDefault="00357267" w:rsidP="00CB556C">
      <w:pPr>
        <w:pStyle w:val="Heading4"/>
        <w:keepNext w:val="0"/>
        <w:numPr>
          <w:ilvl w:val="0"/>
          <w:numId w:val="13"/>
        </w:numPr>
        <w:tabs>
          <w:tab w:val="clear" w:pos="360"/>
          <w:tab w:val="num" w:pos="1080"/>
        </w:tabs>
        <w:ind w:left="1080"/>
        <w:rPr>
          <w:ins w:id="306" w:author="Johnson (ESO), Antony" w:date="2023-04-24T16:40:00Z"/>
        </w:rPr>
      </w:pPr>
      <w:ins w:id="307" w:author="Johnson (ESO), Antony" w:date="2023-04-24T17:47:00Z">
        <w:r>
          <w:t>Top Up</w:t>
        </w:r>
      </w:ins>
      <w:ins w:id="308" w:author="Johnson (ESO), Antony" w:date="2023-04-24T16:40:00Z">
        <w:r w:rsidR="00CB556C">
          <w:t xml:space="preserve"> </w:t>
        </w:r>
      </w:ins>
      <w:ins w:id="309" w:author="Johnson (ESO), Antony" w:date="2023-04-24T17:48:00Z">
        <w:r w:rsidR="007C4309">
          <w:t xml:space="preserve">Restoration </w:t>
        </w:r>
      </w:ins>
      <w:ins w:id="310" w:author="Johnson (ESO), Antony" w:date="2023-04-24T17:49:00Z">
        <w:r w:rsidR="00A15620">
          <w:t xml:space="preserve">Plant </w:t>
        </w:r>
      </w:ins>
      <w:ins w:id="311" w:author="Johnson (ESO), Antony" w:date="2023-04-24T16:40:00Z">
        <w:r w:rsidR="00CB556C">
          <w:t>other than those in respect of Anchor Plant, shall be able to receive supplies, synchronise to the Network Operator’s System and meet demand blocks, and</w:t>
        </w:r>
      </w:ins>
    </w:p>
    <w:p w14:paraId="6A2A151F" w14:textId="4D4BD2DB" w:rsidR="00CB556C" w:rsidRDefault="00CB556C" w:rsidP="00CB556C">
      <w:pPr>
        <w:pStyle w:val="Heading4"/>
        <w:keepNext w:val="0"/>
        <w:numPr>
          <w:ilvl w:val="0"/>
          <w:numId w:val="13"/>
        </w:numPr>
        <w:tabs>
          <w:tab w:val="clear" w:pos="360"/>
          <w:tab w:val="num" w:pos="1080"/>
        </w:tabs>
        <w:ind w:left="1080"/>
        <w:rPr>
          <w:ins w:id="312" w:author="Johnson (ESO), Antony" w:date="2023-04-24T16:40:00Z"/>
        </w:rPr>
      </w:pPr>
      <w:ins w:id="313" w:author="Johnson (ESO), Antony" w:date="2023-04-24T16:40:00Z">
        <w:r>
          <w:t xml:space="preserve">interaction between Anchor Plant and </w:t>
        </w:r>
      </w:ins>
      <w:ins w:id="314" w:author="Johnson (ESO), Antony" w:date="2023-04-24T17:50:00Z">
        <w:r w:rsidR="00A44D0A">
          <w:t xml:space="preserve">Top Up Restoration Pant </w:t>
        </w:r>
      </w:ins>
      <w:ins w:id="315" w:author="Johnson (ESO), Antony" w:date="2023-04-24T16:40:00Z">
        <w:r>
          <w:t>included in the Distribution Restoration Zone Plan shall be managed by the Network Operator in respect of frequency control and reactive power requirements in a Power Island.</w:t>
        </w:r>
      </w:ins>
    </w:p>
    <w:p w14:paraId="6B7927F7" w14:textId="77777777" w:rsidR="00CB556C" w:rsidRDefault="00CB556C">
      <w:pPr>
        <w:pStyle w:val="Heading4"/>
        <w:keepNext w:val="0"/>
        <w:tabs>
          <w:tab w:val="clear" w:pos="0"/>
          <w:tab w:val="num" w:pos="567"/>
        </w:tabs>
        <w:ind w:left="709" w:hanging="709"/>
        <w:jc w:val="both"/>
        <w:rPr>
          <w:ins w:id="316" w:author="Johnson (ESO), Antony" w:date="2023-04-24T16:40:00Z"/>
        </w:rPr>
        <w:pPrChange w:id="317" w:author="Johnson (ESO), Antony" w:date="2023-04-26T17:37:00Z">
          <w:pPr>
            <w:pStyle w:val="Heading4"/>
            <w:keepNext w:val="0"/>
            <w:jc w:val="both"/>
          </w:pPr>
        </w:pPrChange>
      </w:pPr>
      <w:ins w:id="318" w:author="Johnson (ESO), Antony" w:date="2023-04-24T16:40:00Z">
        <w:r w:rsidRPr="00352385">
          <w:t>The l</w:t>
        </w:r>
        <w:r>
          <w:t xml:space="preserve">ist of Distribution Restoration Zone Plans is contained in Appendix B.  </w:t>
        </w:r>
        <w:r w:rsidRPr="00352385">
          <w:t>NGESO shall be respo</w:t>
        </w:r>
        <w:r w:rsidRPr="00897060">
          <w:t xml:space="preserve">nsible for proposing amendments to Appendix B of this STCP through the STC Committee so that the list remains current and </w:t>
        </w:r>
        <w:commentRangeStart w:id="319"/>
        <w:r w:rsidRPr="00897060">
          <w:t>correct</w:t>
        </w:r>
        <w:commentRangeEnd w:id="319"/>
        <w:r>
          <w:rPr>
            <w:rStyle w:val="CommentReference"/>
          </w:rPr>
          <w:commentReference w:id="319"/>
        </w:r>
        <w:r w:rsidRPr="00352385">
          <w:t>.</w:t>
        </w:r>
      </w:ins>
    </w:p>
    <w:p w14:paraId="21FF298A" w14:textId="77777777" w:rsidR="00CB556C" w:rsidRDefault="00CB556C" w:rsidP="00CB556C">
      <w:pPr>
        <w:widowControl/>
        <w:jc w:val="both"/>
        <w:rPr>
          <w:ins w:id="320" w:author="Johnson (ESO), Antony" w:date="2023-04-24T16:40:00Z"/>
        </w:rPr>
      </w:pPr>
    </w:p>
    <w:p w14:paraId="54E961E2" w14:textId="77777777" w:rsidR="00CB556C" w:rsidRPr="00B87795" w:rsidRDefault="00CB556C" w:rsidP="00CB556C">
      <w:pPr>
        <w:pStyle w:val="Heading3"/>
        <w:keepNext w:val="0"/>
        <w:widowControl/>
        <w:rPr>
          <w:ins w:id="321" w:author="Johnson (ESO), Antony" w:date="2023-04-24T16:40:00Z"/>
          <w:b/>
        </w:rPr>
      </w:pPr>
      <w:ins w:id="322" w:author="Johnson (ESO), Antony" w:date="2023-04-24T16:40:00Z">
        <w:r w:rsidRPr="000807F3">
          <w:rPr>
            <w:b/>
          </w:rPr>
          <w:t xml:space="preserve">Creation of a new </w:t>
        </w:r>
        <w:r>
          <w:rPr>
            <w:b/>
          </w:rPr>
          <w:t>Distribution Restoration Zone Plan</w:t>
        </w:r>
      </w:ins>
    </w:p>
    <w:p w14:paraId="185CF146" w14:textId="5D5B8172" w:rsidR="00CB556C" w:rsidRDefault="00CB556C">
      <w:pPr>
        <w:pStyle w:val="Heading4"/>
        <w:keepNext w:val="0"/>
        <w:widowControl/>
        <w:tabs>
          <w:tab w:val="clear" w:pos="0"/>
          <w:tab w:val="num" w:pos="709"/>
        </w:tabs>
        <w:ind w:left="709" w:hanging="709"/>
        <w:jc w:val="both"/>
        <w:rPr>
          <w:ins w:id="323" w:author="Johnson (ESO), Antony" w:date="2023-04-24T16:40:00Z"/>
        </w:rPr>
        <w:pPrChange w:id="324" w:author="Johnson (ESO), Antony" w:date="2023-04-26T17:37:00Z">
          <w:pPr>
            <w:pStyle w:val="Heading4"/>
            <w:keepNext w:val="0"/>
            <w:widowControl/>
            <w:jc w:val="both"/>
          </w:pPr>
        </w:pPrChange>
      </w:pPr>
      <w:ins w:id="325" w:author="Johnson (ESO), Antony" w:date="2023-04-24T16:40:00Z">
        <w:r>
          <w:t xml:space="preserve">When NGESO or the relevant Network Operator identifies a requirement for a new Distribution Restoration Zone Plan, the relevant Network Operator shall discuss and agree such a plan with NGESO, the relevant </w:t>
        </w:r>
        <w:r w:rsidRPr="00CC3FAC">
          <w:t>onsh</w:t>
        </w:r>
      </w:ins>
      <w:ins w:id="326" w:author="Johnson (ESO), Antony" w:date="2023-04-24T17:52:00Z">
        <w:r w:rsidR="00907B91">
          <w:t>ore</w:t>
        </w:r>
      </w:ins>
      <w:ins w:id="327" w:author="Johnson (ESO), Antony" w:date="2023-04-24T16:40:00Z">
        <w:r>
          <w:t xml:space="preserve"> TO and relevant Restoration </w:t>
        </w:r>
      </w:ins>
      <w:ins w:id="328" w:author="Johnson (ESO), Antony" w:date="2023-04-24T17:52:00Z">
        <w:r w:rsidR="00907B91">
          <w:t>Contractors</w:t>
        </w:r>
      </w:ins>
      <w:ins w:id="329" w:author="Johnson (ESO), Antony" w:date="2023-04-24T16:40:00Z">
        <w:r>
          <w:t>.</w:t>
        </w:r>
      </w:ins>
    </w:p>
    <w:p w14:paraId="40A0B98F" w14:textId="511ABFF6" w:rsidR="00CB556C" w:rsidRDefault="00CB556C">
      <w:pPr>
        <w:pStyle w:val="Heading4"/>
        <w:keepNext w:val="0"/>
        <w:widowControl/>
        <w:tabs>
          <w:tab w:val="clear" w:pos="0"/>
          <w:tab w:val="num" w:pos="709"/>
        </w:tabs>
        <w:ind w:left="709" w:hanging="709"/>
        <w:jc w:val="both"/>
        <w:rPr>
          <w:ins w:id="330" w:author="Johnson (ESO), Antony" w:date="2023-04-24T16:40:00Z"/>
        </w:rPr>
        <w:pPrChange w:id="331" w:author="Johnson (ESO), Antony" w:date="2023-04-26T17:37:00Z">
          <w:pPr>
            <w:pStyle w:val="Heading4"/>
            <w:keepNext w:val="0"/>
            <w:widowControl/>
            <w:jc w:val="both"/>
          </w:pPr>
        </w:pPrChange>
      </w:pPr>
      <w:ins w:id="332" w:author="Johnson (ESO), Antony" w:date="2023-04-24T16:40:00Z">
        <w:r>
          <w:t xml:space="preserve">Each Distribution Restoration Zone Plan shall be prepared by the relevant </w:t>
        </w:r>
      </w:ins>
      <w:ins w:id="333" w:author="Johnson (ESO), Antony" w:date="2023-04-24T17:53:00Z">
        <w:r w:rsidR="006672F1">
          <w:t>N</w:t>
        </w:r>
      </w:ins>
      <w:ins w:id="334" w:author="Johnson (ESO), Antony" w:date="2023-04-24T16:40:00Z">
        <w:r>
          <w:t xml:space="preserve">etwork Operator to reflect the above discussions and agreement. NGESO and </w:t>
        </w:r>
        <w:r w:rsidRPr="00CC3FAC">
          <w:t>onshore</w:t>
        </w:r>
        <w:r>
          <w:t xml:space="preserve"> TO shall support the relevant Network Operator in developing the Distribution Restoration </w:t>
        </w:r>
        <w:r>
          <w:lastRenderedPageBreak/>
          <w:t>Zone Plans, including the provision of relevant information, data and resources, where necessary</w:t>
        </w:r>
      </w:ins>
      <w:ins w:id="335" w:author="Johnson (ESO), Antony" w:date="2023-04-25T16:30:00Z">
        <w:r w:rsidR="00DC76A9">
          <w:t xml:space="preserve"> as detailed in Grid Cod</w:t>
        </w:r>
        <w:r w:rsidR="00DC76A9" w:rsidRPr="006A6A8E">
          <w:t xml:space="preserve">e </w:t>
        </w:r>
      </w:ins>
      <w:ins w:id="336" w:author="Johnson (ESO), Antony" w:date="2023-04-25T16:31:00Z">
        <w:r w:rsidR="0011088D" w:rsidRPr="006A6A8E">
          <w:t>OC9.4.7.6.1</w:t>
        </w:r>
      </w:ins>
      <w:ins w:id="337" w:author="Johnson (ESO), Antony" w:date="2023-04-24T16:40:00Z">
        <w:r w:rsidRPr="006A6A8E">
          <w:t>.</w:t>
        </w:r>
      </w:ins>
    </w:p>
    <w:p w14:paraId="70FB8674" w14:textId="437139AD" w:rsidR="00CB556C" w:rsidRDefault="00CB556C">
      <w:pPr>
        <w:pStyle w:val="Heading4"/>
        <w:keepNext w:val="0"/>
        <w:widowControl/>
        <w:tabs>
          <w:tab w:val="clear" w:pos="0"/>
          <w:tab w:val="num" w:pos="709"/>
        </w:tabs>
        <w:ind w:left="709" w:hanging="709"/>
        <w:jc w:val="both"/>
        <w:rPr>
          <w:ins w:id="338" w:author="Johnson (ESO), Antony" w:date="2023-04-24T16:40:00Z"/>
        </w:rPr>
        <w:pPrChange w:id="339" w:author="Johnson (ESO), Antony" w:date="2023-04-26T17:37:00Z">
          <w:pPr>
            <w:pStyle w:val="Heading4"/>
            <w:keepNext w:val="0"/>
            <w:widowControl/>
            <w:jc w:val="both"/>
          </w:pPr>
        </w:pPrChange>
      </w:pPr>
      <w:ins w:id="340" w:author="Johnson (ESO), Antony" w:date="2023-04-24T16:40:00Z">
        <w:r>
          <w:t xml:space="preserve">When a Distribution Restoration Zone Plan has been prepared, it shall be sent by the relevant Network Operator to NGESO and the </w:t>
        </w:r>
        <w:r w:rsidRPr="00CC3FAC">
          <w:t>onshore</w:t>
        </w:r>
        <w:r>
          <w:t xml:space="preserve"> TO for confirmation of the agreement. The relevant Network Operator shall also send the prepared D</w:t>
        </w:r>
      </w:ins>
      <w:ins w:id="341" w:author="Johnson (ESO), Antony" w:date="2023-04-25T15:56:00Z">
        <w:r w:rsidR="00075026">
          <w:t xml:space="preserve">istribution </w:t>
        </w:r>
      </w:ins>
      <w:ins w:id="342" w:author="Johnson (ESO), Antony" w:date="2023-04-24T16:40:00Z">
        <w:r>
          <w:t>R</w:t>
        </w:r>
      </w:ins>
      <w:ins w:id="343" w:author="Johnson (ESO), Antony" w:date="2023-04-25T15:57:00Z">
        <w:r w:rsidR="00075026">
          <w:t xml:space="preserve">estoration </w:t>
        </w:r>
      </w:ins>
      <w:ins w:id="344" w:author="Johnson (ESO), Antony" w:date="2023-04-24T16:40:00Z">
        <w:r>
          <w:t>Z</w:t>
        </w:r>
      </w:ins>
      <w:ins w:id="345" w:author="Johnson (ESO), Antony" w:date="2023-04-25T15:57:00Z">
        <w:r w:rsidR="00075026">
          <w:t xml:space="preserve">one </w:t>
        </w:r>
      </w:ins>
      <w:ins w:id="346" w:author="Johnson (ESO), Antony" w:date="2023-04-24T16:40:00Z">
        <w:r>
          <w:t>P</w:t>
        </w:r>
      </w:ins>
      <w:ins w:id="347" w:author="Johnson (ESO), Antony" w:date="2023-04-25T15:57:00Z">
        <w:r w:rsidR="00075026">
          <w:t>lan</w:t>
        </w:r>
      </w:ins>
      <w:ins w:id="348" w:author="Johnson (ESO), Antony" w:date="2023-04-24T16:40:00Z">
        <w:r>
          <w:t xml:space="preserve"> to Restoration </w:t>
        </w:r>
      </w:ins>
      <w:ins w:id="349" w:author="Johnson (ESO), Antony" w:date="2023-04-24T17:54:00Z">
        <w:r w:rsidR="006672F1">
          <w:t xml:space="preserve">Contractors </w:t>
        </w:r>
      </w:ins>
      <w:ins w:id="350" w:author="Johnson (ESO), Antony" w:date="2023-04-24T16:40:00Z">
        <w:r>
          <w:t>(including those who own and operate Anchor Plant) involved for confirmation of the agreement</w:t>
        </w:r>
      </w:ins>
      <w:ins w:id="351" w:author="Johnson (ESO), Antony" w:date="2023-04-24T17:54:00Z">
        <w:r w:rsidR="006672F1">
          <w:t>.</w:t>
        </w:r>
      </w:ins>
      <w:ins w:id="352" w:author="Johnson (ESO), Antony" w:date="2023-04-24T16:40:00Z">
        <w:r>
          <w:t xml:space="preserve"> </w:t>
        </w:r>
      </w:ins>
    </w:p>
    <w:p w14:paraId="7C61F25E" w14:textId="3036656D" w:rsidR="00CB556C" w:rsidRDefault="00CB556C">
      <w:pPr>
        <w:pStyle w:val="Heading4"/>
        <w:keepNext w:val="0"/>
        <w:widowControl/>
        <w:tabs>
          <w:tab w:val="clear" w:pos="0"/>
          <w:tab w:val="num" w:pos="709"/>
        </w:tabs>
        <w:ind w:left="709" w:hanging="709"/>
        <w:jc w:val="both"/>
        <w:rPr>
          <w:ins w:id="353" w:author="Johnson (ESO), Antony" w:date="2023-04-24T16:40:00Z"/>
        </w:rPr>
        <w:pPrChange w:id="354" w:author="Johnson (ESO), Antony" w:date="2023-04-26T17:37:00Z">
          <w:pPr>
            <w:pStyle w:val="Heading4"/>
            <w:keepNext w:val="0"/>
            <w:widowControl/>
            <w:jc w:val="both"/>
          </w:pPr>
        </w:pPrChange>
      </w:pPr>
      <w:ins w:id="355" w:author="Johnson (ESO), Antony" w:date="2023-04-24T16:40:00Z">
        <w:r>
          <w:t xml:space="preserve">The Distribution Restoration Zone Plan shall then be signed by the relevant Network Operator, NGESO and the relevant </w:t>
        </w:r>
        <w:r w:rsidRPr="00CC3FAC">
          <w:t>onshore</w:t>
        </w:r>
        <w:r>
          <w:t xml:space="preserve"> TO to confirm agreement to the Plan. </w:t>
        </w:r>
      </w:ins>
      <w:ins w:id="356" w:author="Johnson (ESO), Antony" w:date="2023-04-25T15:59:00Z">
        <w:r w:rsidR="00AF23D6">
          <w:t>T</w:t>
        </w:r>
      </w:ins>
      <w:ins w:id="357" w:author="Johnson (ESO), Antony" w:date="2023-04-24T16:40:00Z">
        <w:r>
          <w:t xml:space="preserve">he relevant Network Operator </w:t>
        </w:r>
      </w:ins>
      <w:ins w:id="358" w:author="Johnson (ESO), Antony" w:date="2023-04-25T15:59:00Z">
        <w:r w:rsidR="00AF23D6">
          <w:t xml:space="preserve">in coordination with NGESO, </w:t>
        </w:r>
      </w:ins>
      <w:ins w:id="359" w:author="Johnson (ESO), Antony" w:date="2023-04-24T16:40:00Z">
        <w:r>
          <w:t xml:space="preserve">shall procure that those parties involved (including </w:t>
        </w:r>
      </w:ins>
      <w:ins w:id="360" w:author="Johnson (ESO), Antony" w:date="2023-04-24T17:55:00Z">
        <w:r w:rsidR="00A064F7">
          <w:t>Restoration Contractors)</w:t>
        </w:r>
      </w:ins>
      <w:ins w:id="361" w:author="Johnson (ESO), Antony" w:date="2023-04-24T16:40:00Z">
        <w:r>
          <w:t xml:space="preserve"> also sign to confirm agreement</w:t>
        </w:r>
      </w:ins>
      <w:ins w:id="362" w:author="Johnson (ESO), Antony" w:date="2023-04-24T17:55:00Z">
        <w:r w:rsidR="00A064F7">
          <w:t>.</w:t>
        </w:r>
      </w:ins>
      <w:ins w:id="363" w:author="Johnson (ESO), Antony" w:date="2023-04-24T16:40:00Z">
        <w:r>
          <w:t xml:space="preserve"> </w:t>
        </w:r>
      </w:ins>
    </w:p>
    <w:p w14:paraId="549C0572" w14:textId="27B94BEC" w:rsidR="00CB556C" w:rsidRDefault="00CB556C">
      <w:pPr>
        <w:pStyle w:val="Heading4"/>
        <w:keepNext w:val="0"/>
        <w:widowControl/>
        <w:numPr>
          <w:ilvl w:val="0"/>
          <w:numId w:val="0"/>
        </w:numPr>
        <w:tabs>
          <w:tab w:val="num" w:pos="709"/>
        </w:tabs>
        <w:ind w:left="709"/>
        <w:jc w:val="both"/>
        <w:rPr>
          <w:ins w:id="364" w:author="Johnson (ESO), Antony" w:date="2023-04-24T16:40:00Z"/>
        </w:rPr>
        <w:pPrChange w:id="365" w:author="Johnson (ESO), Antony" w:date="2023-04-26T17:37:00Z">
          <w:pPr>
            <w:pStyle w:val="Heading4"/>
            <w:keepNext w:val="0"/>
            <w:widowControl/>
            <w:numPr>
              <w:ilvl w:val="0"/>
              <w:numId w:val="0"/>
            </w:numPr>
            <w:tabs>
              <w:tab w:val="clear" w:pos="0"/>
            </w:tabs>
            <w:jc w:val="both"/>
          </w:pPr>
        </w:pPrChange>
      </w:pPr>
      <w:ins w:id="366" w:author="Johnson (ESO), Antony" w:date="2023-04-24T16:40:00Z">
        <w:r>
          <w:t>Once signed by the relevant parties, the Distribution Restoration Zone Plan shall apply between the relevant Network Operator, NGESO and the relevant TO as if it were part of this STCP.</w:t>
        </w:r>
      </w:ins>
    </w:p>
    <w:p w14:paraId="0089C5A7" w14:textId="7A7F1CF4" w:rsidR="00CB556C" w:rsidRDefault="00AF23D6">
      <w:pPr>
        <w:pStyle w:val="Heading4"/>
        <w:keepNext w:val="0"/>
        <w:widowControl/>
        <w:tabs>
          <w:tab w:val="clear" w:pos="0"/>
          <w:tab w:val="num" w:pos="709"/>
        </w:tabs>
        <w:ind w:left="709" w:hanging="709"/>
        <w:jc w:val="both"/>
        <w:rPr>
          <w:ins w:id="367" w:author="Johnson (ESO), Antony" w:date="2023-04-24T17:56:00Z"/>
        </w:rPr>
        <w:pPrChange w:id="368" w:author="Johnson (ESO), Antony" w:date="2023-04-26T17:37:00Z">
          <w:pPr>
            <w:pStyle w:val="Heading4"/>
            <w:keepNext w:val="0"/>
            <w:widowControl/>
            <w:jc w:val="both"/>
          </w:pPr>
        </w:pPrChange>
      </w:pPr>
      <w:ins w:id="369" w:author="Johnson (ESO), Antony" w:date="2023-04-25T15:58:00Z">
        <w:r>
          <w:t>The relevan</w:t>
        </w:r>
      </w:ins>
      <w:ins w:id="370" w:author="Johnson (ESO), Antony" w:date="2023-04-25T15:59:00Z">
        <w:r>
          <w:t>t Network Operator</w:t>
        </w:r>
      </w:ins>
      <w:ins w:id="371" w:author="Johnson (ESO), Antony" w:date="2023-04-24T16:40:00Z">
        <w:r w:rsidR="00CB556C">
          <w:t xml:space="preserve"> shall distribute a signed copy of the new Distribution Restoration Zone Plan to each relevant </w:t>
        </w:r>
      </w:ins>
      <w:ins w:id="372" w:author="Johnson (ESO), Antony" w:date="2023-04-25T15:59:00Z">
        <w:r>
          <w:t xml:space="preserve">party </w:t>
        </w:r>
      </w:ins>
      <w:ins w:id="373" w:author="Johnson (ESO), Antony" w:date="2023-04-24T16:40:00Z">
        <w:r w:rsidR="00CB556C">
          <w:t xml:space="preserve">indicating the date of implementation. </w:t>
        </w:r>
      </w:ins>
    </w:p>
    <w:p w14:paraId="587BEF35" w14:textId="77777777" w:rsidR="00BD0173" w:rsidRDefault="00BD0173">
      <w:pPr>
        <w:tabs>
          <w:tab w:val="num" w:pos="709"/>
        </w:tabs>
        <w:ind w:left="709" w:hanging="709"/>
        <w:rPr>
          <w:ins w:id="374" w:author="Johnson (ESO), Antony" w:date="2023-04-24T17:56:00Z"/>
        </w:rPr>
        <w:pPrChange w:id="375" w:author="Johnson (ESO), Antony" w:date="2023-04-26T17:37:00Z">
          <w:pPr/>
        </w:pPrChange>
      </w:pPr>
    </w:p>
    <w:p w14:paraId="1F0BC084" w14:textId="0CF4034C" w:rsidR="002C260A" w:rsidRPr="00140703" w:rsidRDefault="00BD0173">
      <w:pPr>
        <w:pStyle w:val="Level1Text"/>
        <w:tabs>
          <w:tab w:val="clear" w:pos="1418"/>
          <w:tab w:val="left" w:pos="142"/>
          <w:tab w:val="num" w:pos="709"/>
        </w:tabs>
        <w:ind w:left="709" w:hanging="709"/>
        <w:rPr>
          <w:ins w:id="376" w:author="Johnson (ESO), Antony" w:date="2023-04-24T17:58:00Z"/>
          <w:u w:val="single"/>
        </w:rPr>
        <w:pPrChange w:id="377" w:author="Johnson (ESO), Antony" w:date="2023-04-26T17:37:00Z">
          <w:pPr>
            <w:pStyle w:val="Level1Text"/>
            <w:tabs>
              <w:tab w:val="clear" w:pos="1418"/>
              <w:tab w:val="left" w:pos="142"/>
            </w:tabs>
            <w:ind w:left="0" w:firstLine="0"/>
          </w:pPr>
        </w:pPrChange>
      </w:pPr>
      <w:ins w:id="378" w:author="Johnson (ESO), Antony" w:date="2023-04-24T17:56:00Z">
        <w:r>
          <w:t xml:space="preserve">3.3.2.6 </w:t>
        </w:r>
        <w:r w:rsidRPr="00F8364F">
          <w:t>T</w:t>
        </w:r>
      </w:ins>
      <w:ins w:id="379" w:author="Johnson (ESO), Antony" w:date="2023-04-24T17:57:00Z">
        <w:r w:rsidRPr="00F8364F">
          <w:t xml:space="preserve">he </w:t>
        </w:r>
      </w:ins>
      <w:ins w:id="380" w:author="Johnson (ESO), Antony" w:date="2023-04-24T17:58:00Z">
        <w:r w:rsidR="002C260A" w:rsidRPr="00F8364F">
          <w:rPr>
            <w:rPrChange w:id="381" w:author="Johnson (ESO), Antony" w:date="2023-04-26T17:37:00Z">
              <w:rPr>
                <w:u w:val="single"/>
              </w:rPr>
            </w:rPrChange>
          </w:rPr>
          <w:t xml:space="preserve">establishment, testing and provisions of the Distribution Restoration Zone Plan </w:t>
        </w:r>
      </w:ins>
      <w:ins w:id="382" w:author="Johnson (ESO), Antony" w:date="2023-04-24T17:59:00Z">
        <w:r w:rsidR="00ED384F" w:rsidRPr="00F8364F">
          <w:rPr>
            <w:rPrChange w:id="383" w:author="Johnson (ESO), Antony" w:date="2023-04-26T17:37:00Z">
              <w:rPr>
                <w:u w:val="single"/>
              </w:rPr>
            </w:rPrChange>
          </w:rPr>
          <w:t xml:space="preserve">shall be in accordance with </w:t>
        </w:r>
        <w:r w:rsidR="005B6F8A" w:rsidRPr="00F8364F">
          <w:t>OC9.4.7.6</w:t>
        </w:r>
      </w:ins>
      <w:ins w:id="384" w:author="Johnson (ESO), Antony" w:date="2023-04-24T18:00:00Z">
        <w:r w:rsidR="005B6F8A" w:rsidRPr="00F8364F">
          <w:t xml:space="preserve"> of the Grid Code.</w:t>
        </w:r>
      </w:ins>
      <w:ins w:id="385" w:author="Johnson (ESO), Antony" w:date="2023-04-24T17:58:00Z">
        <w:r w:rsidR="002C260A">
          <w:rPr>
            <w:u w:val="single"/>
          </w:rPr>
          <w:t xml:space="preserve"> </w:t>
        </w:r>
        <w:r w:rsidR="002C260A" w:rsidRPr="001F71FC">
          <w:rPr>
            <w:rFonts w:eastAsia="Cambria" w:cs="Arial"/>
            <w:u w:val="single"/>
          </w:rPr>
          <w:t xml:space="preserve"> </w:t>
        </w:r>
      </w:ins>
    </w:p>
    <w:p w14:paraId="06FCB134" w14:textId="20E55A87" w:rsidR="00BD0173" w:rsidRDefault="00BD0173" w:rsidP="00BD0173">
      <w:pPr>
        <w:rPr>
          <w:ins w:id="386" w:author="Johnson (ESO), Antony" w:date="2023-04-24T17:56:00Z"/>
        </w:rPr>
      </w:pPr>
      <w:ins w:id="387" w:author="Johnson (ESO), Antony" w:date="2023-04-24T17:57:00Z">
        <w:r>
          <w:t xml:space="preserve"> </w:t>
        </w:r>
      </w:ins>
    </w:p>
    <w:p w14:paraId="36B23FA8" w14:textId="77777777" w:rsidR="00BD0173" w:rsidRPr="00BD0173" w:rsidRDefault="00BD0173" w:rsidP="002C260A">
      <w:pPr>
        <w:rPr>
          <w:ins w:id="388" w:author="Johnson (ESO), Antony" w:date="2023-04-24T16:40:00Z"/>
        </w:rPr>
      </w:pPr>
    </w:p>
    <w:p w14:paraId="407045F9" w14:textId="77777777" w:rsidR="00CB556C" w:rsidRDefault="00CB556C" w:rsidP="00CB556C">
      <w:pPr>
        <w:pStyle w:val="Heading3"/>
        <w:keepNext w:val="0"/>
        <w:widowControl/>
        <w:rPr>
          <w:ins w:id="389" w:author="Johnson (ESO), Antony" w:date="2023-04-24T16:40:00Z"/>
          <w:b/>
        </w:rPr>
      </w:pPr>
      <w:ins w:id="390" w:author="Johnson (ESO), Antony" w:date="2023-04-24T16:40:00Z">
        <w:r w:rsidRPr="00401A50">
          <w:rPr>
            <w:b/>
          </w:rPr>
          <w:t>Change</w:t>
        </w:r>
        <w:r>
          <w:rPr>
            <w:b/>
          </w:rPr>
          <w:t>s to an Existing Distribution Restoration Zone Plan</w:t>
        </w:r>
      </w:ins>
    </w:p>
    <w:p w14:paraId="2E39450A" w14:textId="5CB1A802" w:rsidR="00CB556C" w:rsidRPr="00CC3FAC" w:rsidRDefault="00CB556C">
      <w:pPr>
        <w:pStyle w:val="Heading4"/>
        <w:keepNext w:val="0"/>
        <w:widowControl/>
        <w:tabs>
          <w:tab w:val="clear" w:pos="0"/>
          <w:tab w:val="num" w:pos="709"/>
        </w:tabs>
        <w:ind w:left="709" w:hanging="709"/>
        <w:jc w:val="both"/>
        <w:rPr>
          <w:ins w:id="391" w:author="Johnson (ESO), Antony" w:date="2023-04-24T16:40:00Z"/>
        </w:rPr>
        <w:pPrChange w:id="392" w:author="Johnson (ESO), Antony" w:date="2023-04-26T17:38:00Z">
          <w:pPr>
            <w:pStyle w:val="Heading4"/>
            <w:keepNext w:val="0"/>
            <w:widowControl/>
            <w:jc w:val="both"/>
          </w:pPr>
        </w:pPrChange>
      </w:pPr>
      <w:ins w:id="393" w:author="Johnson (ESO), Antony" w:date="2023-04-24T16:40:00Z">
        <w:r w:rsidRPr="00CC3FAC">
          <w:t xml:space="preserve">If </w:t>
        </w:r>
        <w:r>
          <w:t xml:space="preserve">any party to the Distribution Restoration Zone Plan (including NGESO) becomes aware that a change is required to that Distribution Restoration Zone Plan, it shall contact </w:t>
        </w:r>
      </w:ins>
      <w:ins w:id="394" w:author="Johnson (ESO), Antony" w:date="2023-04-24T18:04:00Z">
        <w:r w:rsidR="001934B0">
          <w:t xml:space="preserve">the Network Operator </w:t>
        </w:r>
      </w:ins>
      <w:ins w:id="395" w:author="Johnson (ESO), Antony" w:date="2023-04-24T16:40:00Z">
        <w:r>
          <w:t xml:space="preserve">and </w:t>
        </w:r>
      </w:ins>
      <w:ins w:id="396" w:author="Johnson (ESO), Antony" w:date="2023-04-24T18:05:00Z">
        <w:r w:rsidR="00AC554A">
          <w:t>the Network Operator</w:t>
        </w:r>
      </w:ins>
      <w:ins w:id="397" w:author="Johnson (ESO), Antony" w:date="2023-04-24T16:40:00Z">
        <w:r>
          <w:t xml:space="preserve"> shall then initiate such discussions with the </w:t>
        </w:r>
      </w:ins>
      <w:ins w:id="398" w:author="Johnson (ESO), Antony" w:date="2023-04-24T18:05:00Z">
        <w:r w:rsidR="00AC554A">
          <w:t xml:space="preserve">ESO and </w:t>
        </w:r>
      </w:ins>
      <w:ins w:id="399" w:author="Johnson (ESO), Antony" w:date="2023-04-24T16:40:00Z">
        <w:r>
          <w:t>TO,</w:t>
        </w:r>
      </w:ins>
      <w:ins w:id="400" w:author="Johnson (ESO), Antony" w:date="2023-04-24T18:05:00Z">
        <w:r w:rsidR="00AC554A">
          <w:t xml:space="preserve"> and</w:t>
        </w:r>
      </w:ins>
      <w:ins w:id="401" w:author="Johnson (ESO), Antony" w:date="2023-04-24T16:40:00Z">
        <w:r w:rsidRPr="00DC79A6">
          <w:t xml:space="preserve"> other</w:t>
        </w:r>
        <w:r w:rsidRPr="00CC3FAC">
          <w:t xml:space="preserve"> affected</w:t>
        </w:r>
        <w:r w:rsidRPr="00DC79A6">
          <w:t xml:space="preserve"> parties</w:t>
        </w:r>
        <w:r>
          <w:t xml:space="preserve"> to seek agreement for that change. </w:t>
        </w:r>
      </w:ins>
      <w:ins w:id="402" w:author="Johnson (ESO), Antony" w:date="2023-04-24T18:06:00Z">
        <w:r w:rsidR="00AC554A">
          <w:t>Relevant Network Operators</w:t>
        </w:r>
      </w:ins>
      <w:ins w:id="403" w:author="Johnson (ESO), Antony" w:date="2023-04-24T16:40:00Z">
        <w:r>
          <w:t xml:space="preserve"> in coordination with the </w:t>
        </w:r>
      </w:ins>
      <w:ins w:id="404" w:author="Johnson (ESO), Antony" w:date="2023-04-24T18:07:00Z">
        <w:r w:rsidR="00AC554A">
          <w:t>ESO</w:t>
        </w:r>
      </w:ins>
      <w:ins w:id="405" w:author="Johnson (ESO), Antony" w:date="2023-04-24T18:08:00Z">
        <w:r w:rsidR="00F9600D">
          <w:t>,</w:t>
        </w:r>
      </w:ins>
      <w:ins w:id="406" w:author="Johnson (ESO), Antony" w:date="2023-04-24T18:07:00Z">
        <w:r w:rsidR="00AC554A">
          <w:t xml:space="preserve"> </w:t>
        </w:r>
      </w:ins>
      <w:ins w:id="407" w:author="Johnson (ESO), Antony" w:date="2023-04-24T16:40:00Z">
        <w:r>
          <w:t>shall procure</w:t>
        </w:r>
      </w:ins>
      <w:ins w:id="408" w:author="Johnson (ESO), Antony" w:date="2023-04-24T18:08:00Z">
        <w:r w:rsidR="00745874">
          <w:t xml:space="preserve"> in coordination with the ESO</w:t>
        </w:r>
      </w:ins>
      <w:ins w:id="409" w:author="Johnson (ESO), Antony" w:date="2023-04-24T16:40:00Z">
        <w:r>
          <w:t xml:space="preserve"> that other parties who are signatories to the Distribution Restoration Zone Plan or new parties who need to be party to the Distribution Restoration Zone Plan shall join those discussions. </w:t>
        </w:r>
      </w:ins>
    </w:p>
    <w:p w14:paraId="661A5EEE" w14:textId="77777777" w:rsidR="00CB556C" w:rsidRDefault="00CB556C">
      <w:pPr>
        <w:pStyle w:val="Heading4"/>
        <w:keepNext w:val="0"/>
        <w:widowControl/>
        <w:tabs>
          <w:tab w:val="clear" w:pos="0"/>
          <w:tab w:val="num" w:pos="709"/>
        </w:tabs>
        <w:ind w:left="709" w:hanging="709"/>
        <w:jc w:val="both"/>
        <w:rPr>
          <w:ins w:id="410" w:author="Johnson (ESO), Antony" w:date="2023-04-24T16:40:00Z"/>
        </w:rPr>
        <w:pPrChange w:id="411" w:author="Johnson (ESO), Antony" w:date="2023-04-26T17:38:00Z">
          <w:pPr>
            <w:pStyle w:val="Heading4"/>
            <w:keepNext w:val="0"/>
            <w:widowControl/>
            <w:jc w:val="both"/>
          </w:pPr>
        </w:pPrChange>
      </w:pPr>
      <w:ins w:id="412" w:author="Johnson (ESO), Antony" w:date="2023-04-24T16:40:00Z">
        <w:r>
          <w:t xml:space="preserve">The principles applied in section </w:t>
        </w:r>
        <w:r w:rsidRPr="00B41D26">
          <w:fldChar w:fldCharType="begin"/>
        </w:r>
        <w:r w:rsidRPr="00B41D26">
          <w:instrText xml:space="preserve"> REF _Ref106447846 \r \h </w:instrText>
        </w:r>
        <w:r w:rsidRPr="00897060">
          <w:instrText xml:space="preserve"> \* MERGEFORMAT </w:instrText>
        </w:r>
      </w:ins>
      <w:ins w:id="413" w:author="Johnson (ESO), Antony" w:date="2023-04-24T16:40:00Z">
        <w:r w:rsidRPr="00B41D26">
          <w:fldChar w:fldCharType="separate"/>
        </w:r>
        <w:r w:rsidRPr="00B41D26">
          <w:t>3.</w:t>
        </w:r>
        <w:r w:rsidRPr="00897060">
          <w:t>3</w:t>
        </w:r>
        <w:r w:rsidRPr="00B41D26">
          <w:t>.2</w:t>
        </w:r>
        <w:r w:rsidRPr="00B41D26">
          <w:fldChar w:fldCharType="end"/>
        </w:r>
        <w:r w:rsidRPr="00B41D26">
          <w:t xml:space="preserve"> shall</w:t>
        </w:r>
        <w:r>
          <w:t xml:space="preserve"> apply to discussions held under </w:t>
        </w:r>
        <w:r w:rsidRPr="00607A6D">
          <w:fldChar w:fldCharType="begin"/>
        </w:r>
        <w:r w:rsidRPr="00607A6D">
          <w:instrText xml:space="preserve"> REF _Ref106447745 \r \h </w:instrText>
        </w:r>
        <w:r w:rsidRPr="00897060">
          <w:instrText xml:space="preserve"> \* MERGEFORMAT </w:instrText>
        </w:r>
      </w:ins>
      <w:ins w:id="414" w:author="Johnson (ESO), Antony" w:date="2023-04-24T16:40:00Z">
        <w:r w:rsidRPr="00607A6D">
          <w:fldChar w:fldCharType="separate"/>
        </w:r>
        <w:r w:rsidRPr="00607A6D">
          <w:t>3.</w:t>
        </w:r>
        <w:r w:rsidRPr="00897060">
          <w:t>3</w:t>
        </w:r>
        <w:r w:rsidRPr="00607A6D">
          <w:t>.3.1</w:t>
        </w:r>
        <w:r w:rsidRPr="00607A6D">
          <w:fldChar w:fldCharType="end"/>
        </w:r>
        <w:r>
          <w:t xml:space="preserve"> and to any consequent changes.</w:t>
        </w:r>
      </w:ins>
    </w:p>
    <w:p w14:paraId="1CB8C98C" w14:textId="7ABEBB8F" w:rsidR="00CB556C" w:rsidRDefault="00CB556C">
      <w:pPr>
        <w:pStyle w:val="Heading4"/>
        <w:keepNext w:val="0"/>
        <w:widowControl/>
        <w:tabs>
          <w:tab w:val="clear" w:pos="0"/>
          <w:tab w:val="num" w:pos="709"/>
        </w:tabs>
        <w:ind w:left="709" w:hanging="709"/>
        <w:jc w:val="both"/>
        <w:rPr>
          <w:ins w:id="415" w:author="Johnson (ESO), Antony" w:date="2023-04-24T16:40:00Z"/>
        </w:rPr>
        <w:pPrChange w:id="416" w:author="Johnson (ESO), Antony" w:date="2023-04-26T17:38:00Z">
          <w:pPr>
            <w:pStyle w:val="Heading4"/>
            <w:keepNext w:val="0"/>
            <w:widowControl/>
            <w:jc w:val="both"/>
          </w:pPr>
        </w:pPrChange>
      </w:pPr>
      <w:ins w:id="417" w:author="Johnson (ESO), Antony" w:date="2023-04-24T16:40:00Z">
        <w:r>
          <w:t xml:space="preserve">When changes to a Distribution Restoration Zone Plan are agreed, </w:t>
        </w:r>
      </w:ins>
      <w:ins w:id="418" w:author="Johnson (ESO), Antony" w:date="2023-04-24T18:10:00Z">
        <w:r w:rsidR="002516E1">
          <w:t>the relevant Network Operat</w:t>
        </w:r>
      </w:ins>
      <w:ins w:id="419" w:author="Johnson (ESO), Antony" w:date="2023-04-24T18:11:00Z">
        <w:r w:rsidR="002516E1">
          <w:t>or</w:t>
        </w:r>
      </w:ins>
      <w:ins w:id="420" w:author="Johnson (ESO), Antony" w:date="2023-04-24T16:40:00Z">
        <w:r>
          <w:t xml:space="preserve"> shall update and reissue that Distribution Restoration Zone Plan to the relevant </w:t>
        </w:r>
        <w:r w:rsidRPr="00CC3FAC">
          <w:t>onshore</w:t>
        </w:r>
        <w:r>
          <w:t xml:space="preserve"> TO,</w:t>
        </w:r>
      </w:ins>
      <w:ins w:id="421" w:author="Johnson (ESO), Antony" w:date="2023-04-24T18:11:00Z">
        <w:r w:rsidR="005D7FA0">
          <w:t xml:space="preserve"> NGESO, </w:t>
        </w:r>
      </w:ins>
      <w:ins w:id="422" w:author="Johnson (ESO), Antony" w:date="2023-04-24T18:12:00Z">
        <w:r w:rsidR="005D7FA0">
          <w:t>and</w:t>
        </w:r>
      </w:ins>
      <w:ins w:id="423" w:author="Johnson (ESO), Antony" w:date="2023-04-24T16:40:00Z">
        <w:r>
          <w:t xml:space="preserve"> those parties who are signatories to the Plan </w:t>
        </w:r>
        <w:r w:rsidRPr="003E632E">
          <w:t>and other</w:t>
        </w:r>
        <w:r w:rsidRPr="004359B0">
          <w:t xml:space="preserve"> </w:t>
        </w:r>
        <w:r w:rsidRPr="00CC3FAC">
          <w:t xml:space="preserve">affected </w:t>
        </w:r>
        <w:r w:rsidRPr="003E632E">
          <w:t>parties</w:t>
        </w:r>
        <w:r>
          <w:t xml:space="preserve"> indicating the issue number and the date that any change takes effect</w:t>
        </w:r>
      </w:ins>
      <w:ins w:id="424" w:author="Johnson (ESO), Antony" w:date="2023-04-24T18:12:00Z">
        <w:r w:rsidR="005D7FA0">
          <w:t xml:space="preserve"> as provided for in </w:t>
        </w:r>
        <w:r w:rsidR="00A559F3" w:rsidRPr="004D373F">
          <w:t>OC9.4.7.</w:t>
        </w:r>
        <w:r w:rsidR="00A559F3">
          <w:t>6.1 of the Grid Code.</w:t>
        </w:r>
      </w:ins>
    </w:p>
    <w:p w14:paraId="679A3AA5" w14:textId="77777777" w:rsidR="00C33AAA" w:rsidRDefault="00C33AAA" w:rsidP="00AA3BAA">
      <w:pPr>
        <w:pStyle w:val="Heading4"/>
        <w:keepLines/>
        <w:widowControl/>
        <w:numPr>
          <w:ilvl w:val="0"/>
          <w:numId w:val="0"/>
        </w:numPr>
        <w:jc w:val="both"/>
      </w:pPr>
    </w:p>
    <w:p w14:paraId="22C8BF2F" w14:textId="2C6442DF" w:rsidR="00BB764D" w:rsidRDefault="006550EF" w:rsidP="00E17D59">
      <w:pPr>
        <w:pStyle w:val="Heading2"/>
        <w:keepLines/>
        <w:widowControl/>
        <w:rPr>
          <w:sz w:val="22"/>
        </w:rPr>
      </w:pPr>
      <w:ins w:id="425" w:author="Johnson (ESO), Antony" w:date="2023-04-24T18:14:00Z">
        <w:r>
          <w:t>System Restoration</w:t>
        </w:r>
      </w:ins>
      <w:del w:id="426" w:author="Johnson (ESO), Antony" w:date="2023-04-24T18:14:00Z">
        <w:r w:rsidR="00BB764D" w:rsidDel="006550EF">
          <w:delText>Black Start</w:delText>
        </w:r>
      </w:del>
      <w:r w:rsidR="00BB764D">
        <w:t xml:space="preserve"> Incident Management</w:t>
      </w:r>
    </w:p>
    <w:p w14:paraId="0A5B2F7D" w14:textId="77777777" w:rsidR="00BB764D" w:rsidRPr="008E3D22" w:rsidRDefault="00BB764D">
      <w:pPr>
        <w:pStyle w:val="Heading3"/>
        <w:keepLines/>
        <w:widowControl/>
        <w:ind w:left="709" w:hanging="709"/>
        <w:pPrChange w:id="427" w:author="Johnson (ESO), Antony" w:date="2023-04-26T17:38:00Z">
          <w:pPr>
            <w:pStyle w:val="Heading3"/>
            <w:keepLines/>
            <w:widowControl/>
          </w:pPr>
        </w:pPrChange>
      </w:pPr>
      <w:r>
        <w:t>When notified that a Total Shutdown or Partial Shutdown has occurred, all Parties shall establish communications routes and arrangements between Duty Managers or other representatives between NGE</w:t>
      </w:r>
      <w:r w:rsidR="00155439">
        <w:t>SO</w:t>
      </w:r>
      <w:r>
        <w:t xml:space="preserve">, </w:t>
      </w:r>
      <w:r w:rsidR="003E632E" w:rsidRPr="00CC3FAC">
        <w:t>onshore</w:t>
      </w:r>
      <w:r w:rsidR="003E632E">
        <w:t xml:space="preserve"> </w:t>
      </w:r>
      <w:r>
        <w:t>TO, Generators</w:t>
      </w:r>
      <w:r w:rsidR="00CC3FAC">
        <w:t xml:space="preserve"> </w:t>
      </w:r>
      <w:r>
        <w:t>relev</w:t>
      </w:r>
      <w:r w:rsidRPr="008E3D22">
        <w:t xml:space="preserve">ant Users </w:t>
      </w:r>
      <w:r w:rsidR="003E632E" w:rsidRPr="00CC3FAC">
        <w:t>and affected offshore TOs</w:t>
      </w:r>
      <w:r w:rsidR="003E632E">
        <w:t xml:space="preserve"> </w:t>
      </w:r>
      <w:r w:rsidRPr="008E3D22">
        <w:t xml:space="preserve">to provide urgent managerial communication channels. Under such conditions, it may also be necessary to invoke </w:t>
      </w:r>
      <w:r w:rsidR="006C6F7F">
        <w:t xml:space="preserve">the </w:t>
      </w:r>
      <w:r w:rsidRPr="008E3D22">
        <w:t>System Incident Management procedures under STCP 06-3.</w:t>
      </w:r>
    </w:p>
    <w:p w14:paraId="673997D6" w14:textId="7141688D" w:rsidR="00BB764D" w:rsidRDefault="001A4CFB" w:rsidP="00E17D59">
      <w:pPr>
        <w:pStyle w:val="Heading2"/>
        <w:keepLines/>
        <w:widowControl/>
        <w:rPr>
          <w:sz w:val="22"/>
        </w:rPr>
      </w:pPr>
      <w:ins w:id="428" w:author="Johnson (ESO), Antony" w:date="2023-04-24T18:14:00Z">
        <w:r>
          <w:t>System Restoration</w:t>
        </w:r>
      </w:ins>
      <w:del w:id="429" w:author="Johnson (ESO), Antony" w:date="2023-04-24T18:14:00Z">
        <w:r w:rsidR="00BB764D" w:rsidDel="001A4CFB">
          <w:delText>Black Start</w:delText>
        </w:r>
      </w:del>
      <w:r w:rsidR="00BB764D">
        <w:t xml:space="preserve"> Procedure</w:t>
      </w:r>
      <w:r w:rsidR="00BB764D">
        <w:rPr>
          <w:sz w:val="22"/>
        </w:rPr>
        <w:t xml:space="preserve">  </w:t>
      </w:r>
    </w:p>
    <w:p w14:paraId="2782ED3F" w14:textId="10F29B8E" w:rsidR="00BB764D" w:rsidRDefault="00BB764D">
      <w:pPr>
        <w:pStyle w:val="Heading3"/>
        <w:keepLines/>
        <w:widowControl/>
        <w:ind w:left="709" w:hanging="851"/>
        <w:pPrChange w:id="430" w:author="Johnson (ESO), Antony" w:date="2023-04-26T17:39:00Z">
          <w:pPr>
            <w:pStyle w:val="Heading3"/>
            <w:keepLines/>
            <w:widowControl/>
          </w:pPr>
        </w:pPrChange>
      </w:pPr>
      <w:r>
        <w:t>In the event of a Total Shutdown or Partial Shutdown</w:t>
      </w:r>
      <w:ins w:id="431" w:author="Johnson (ESO), Antony" w:date="2023-04-25T16:36:00Z">
        <w:r w:rsidR="00060694">
          <w:t>,</w:t>
        </w:r>
      </w:ins>
      <w:r>
        <w:t xml:space="preserve"> NGE</w:t>
      </w:r>
      <w:r w:rsidR="00155439">
        <w:t>SO</w:t>
      </w:r>
      <w:r>
        <w:t xml:space="preserve"> shall, as soon as reasonably practicable, notify the relevant</w:t>
      </w:r>
      <w:r w:rsidR="003E632E">
        <w:t xml:space="preserve"> </w:t>
      </w:r>
      <w:del w:id="432" w:author="Johnson (ESO), Antony" w:date="2023-04-24T18:15:00Z">
        <w:r w:rsidR="003E632E" w:rsidRPr="00CC3FAC" w:rsidDel="00DF1C72">
          <w:delText>onshore</w:delText>
        </w:r>
      </w:del>
      <w:r>
        <w:t xml:space="preserve"> TO</w:t>
      </w:r>
      <w:r w:rsidR="005C6E6D">
        <w:t xml:space="preserve">, </w:t>
      </w:r>
      <w:r>
        <w:t>Users</w:t>
      </w:r>
      <w:ins w:id="433" w:author="Johnson (ESO), Antony" w:date="2023-04-24T18:17:00Z">
        <w:r w:rsidR="009968BC">
          <w:t>, Restoration Contractors, relevant Network Operators</w:t>
        </w:r>
      </w:ins>
      <w:r w:rsidR="005C6E6D">
        <w:t xml:space="preserve"> </w:t>
      </w:r>
      <w:r w:rsidR="005C6E6D" w:rsidRPr="003E632E">
        <w:t xml:space="preserve">and other </w:t>
      </w:r>
      <w:r w:rsidR="003E632E" w:rsidRPr="00CC3FAC">
        <w:t>affected</w:t>
      </w:r>
      <w:r w:rsidR="003E632E" w:rsidRPr="003E632E">
        <w:t xml:space="preserve"> </w:t>
      </w:r>
      <w:r w:rsidR="005C6E6D" w:rsidRPr="003E632E">
        <w:t>parties</w:t>
      </w:r>
      <w:r w:rsidRPr="003E632E">
        <w:t xml:space="preserve"> t</w:t>
      </w:r>
      <w:r>
        <w:t xml:space="preserve">hat a Total Shutdown or a Partial Shutdown exists and that </w:t>
      </w:r>
      <w:ins w:id="434" w:author="Johnson (ESO), Antony" w:date="2023-04-24T18:17:00Z">
        <w:r w:rsidR="009968BC">
          <w:t xml:space="preserve">a </w:t>
        </w:r>
      </w:ins>
      <w:del w:id="435" w:author="Johnson (ESO), Antony" w:date="2023-04-24T18:17:00Z">
        <w:r w:rsidDel="009968BC">
          <w:delText>Local Joint</w:delText>
        </w:r>
      </w:del>
      <w:r>
        <w:t xml:space="preserve"> Restoration Plan shall be implemented. </w:t>
      </w:r>
    </w:p>
    <w:p w14:paraId="64D45111" w14:textId="4940E5E2" w:rsidR="00BB764D" w:rsidRDefault="00BB764D">
      <w:pPr>
        <w:pStyle w:val="Heading3"/>
        <w:keepLines/>
        <w:widowControl/>
        <w:ind w:left="709" w:hanging="851"/>
        <w:pPrChange w:id="436" w:author="Johnson (ESO), Antony" w:date="2023-04-26T17:39:00Z">
          <w:pPr>
            <w:pStyle w:val="Heading3"/>
            <w:keepLines/>
            <w:widowControl/>
          </w:pPr>
        </w:pPrChange>
      </w:pPr>
      <w:r>
        <w:t>Where voice communication between NGE</w:t>
      </w:r>
      <w:r w:rsidR="00155439">
        <w:t>SO</w:t>
      </w:r>
      <w:r>
        <w:t xml:space="preserve"> and the relevant </w:t>
      </w:r>
      <w:del w:id="437" w:author="Johnson (ESO), Antony" w:date="2023-04-24T18:17:00Z">
        <w:r w:rsidR="003E632E" w:rsidRPr="00CC3FAC" w:rsidDel="009968BC">
          <w:delText>onshore</w:delText>
        </w:r>
        <w:r w:rsidR="003E632E" w:rsidDel="009968BC">
          <w:delText xml:space="preserve"> </w:delText>
        </w:r>
      </w:del>
      <w:r>
        <w:t>TO and/or Users is not available and prevents NGE</w:t>
      </w:r>
      <w:r w:rsidR="00155439">
        <w:t>SO</w:t>
      </w:r>
      <w:r>
        <w:t xml:space="preserve"> from invoking </w:t>
      </w:r>
      <w:ins w:id="438" w:author="Johnson (ESO), Antony" w:date="2023-04-24T18:18:00Z">
        <w:r w:rsidR="009968BC">
          <w:t>System Restoration</w:t>
        </w:r>
      </w:ins>
      <w:del w:id="439" w:author="Johnson (ESO), Antony" w:date="2023-04-24T18:18:00Z">
        <w:r w:rsidDel="009968BC">
          <w:delText>Black Start</w:delText>
        </w:r>
      </w:del>
      <w:r>
        <w:t>, the provisions of section 3.5 shall apply.</w:t>
      </w:r>
    </w:p>
    <w:p w14:paraId="4036E872" w14:textId="77777777" w:rsidR="00BD1934" w:rsidRPr="005E26A2" w:rsidRDefault="00BD1934" w:rsidP="00983AE7">
      <w:pPr>
        <w:pStyle w:val="Heading3"/>
        <w:keepLines/>
        <w:widowControl/>
        <w:rPr>
          <w:b/>
        </w:rPr>
      </w:pPr>
      <w:r w:rsidRPr="005E26A2">
        <w:rPr>
          <w:b/>
        </w:rPr>
        <w:t>In Scotland</w:t>
      </w:r>
    </w:p>
    <w:p w14:paraId="15802D24" w14:textId="4F84E6D9" w:rsidR="00BD1934" w:rsidRDefault="00BD1934">
      <w:pPr>
        <w:pStyle w:val="Heading4"/>
        <w:tabs>
          <w:tab w:val="clear" w:pos="0"/>
          <w:tab w:val="num" w:pos="709"/>
        </w:tabs>
        <w:ind w:left="709" w:hanging="709"/>
        <w:jc w:val="both"/>
        <w:pPrChange w:id="440" w:author="Johnson (ESO), Antony" w:date="2023-04-26T17:39:00Z">
          <w:pPr>
            <w:pStyle w:val="Heading4"/>
            <w:jc w:val="both"/>
          </w:pPr>
        </w:pPrChange>
      </w:pPr>
      <w:r>
        <w:t>T</w:t>
      </w:r>
      <w:r w:rsidR="00BB764D">
        <w:t xml:space="preserve">he </w:t>
      </w:r>
      <w:r w:rsidR="003E632E" w:rsidRPr="00CC3FAC">
        <w:t>onshore</w:t>
      </w:r>
      <w:r w:rsidR="003E632E">
        <w:t xml:space="preserve"> </w:t>
      </w:r>
      <w:r w:rsidR="00BB764D">
        <w:t xml:space="preserve">TO shall request </w:t>
      </w:r>
      <w:del w:id="441" w:author="Johnson (ESO), Antony" w:date="2023-04-24T18:21:00Z">
        <w:r w:rsidR="00BB764D" w:rsidDel="00D64449">
          <w:delText xml:space="preserve">Black Start Stations, other Generators </w:delText>
        </w:r>
      </w:del>
      <w:ins w:id="442" w:author="Johnson (ESO), Antony" w:date="2023-04-24T18:21:00Z">
        <w:r w:rsidR="00D64449">
          <w:t>Restoration Contractors</w:t>
        </w:r>
        <w:r w:rsidR="00284E42">
          <w:t xml:space="preserve"> </w:t>
        </w:r>
      </w:ins>
      <w:r w:rsidR="00BB764D">
        <w:t xml:space="preserve">party to the Local Joint Restoration Plan </w:t>
      </w:r>
      <w:ins w:id="443" w:author="Johnson (ESO), Antony" w:date="2023-04-25T16:36:00Z">
        <w:r w:rsidR="00F35B90">
          <w:t>(including Offshore Local Joint Res</w:t>
        </w:r>
      </w:ins>
      <w:ins w:id="444" w:author="Johnson (ESO), Antony" w:date="2023-04-25T16:40:00Z">
        <w:r w:rsidR="00977B0B">
          <w:t xml:space="preserve">toration Plans) </w:t>
        </w:r>
      </w:ins>
      <w:r w:rsidR="00BB764D">
        <w:t>and affected Users to assess the condition of their assets, and report on their capability to carry out their obligations under the Local Joint Restoration Plan.</w:t>
      </w:r>
      <w:ins w:id="445" w:author="Johnson (ESO), Antony" w:date="2023-04-24T18:21:00Z">
        <w:r w:rsidR="00284E42">
          <w:t xml:space="preserve">  </w:t>
        </w:r>
        <w:r w:rsidR="00284E42" w:rsidRPr="00924050">
          <w:t>W</w:t>
        </w:r>
        <w:r w:rsidR="00284E42" w:rsidRPr="008E3DE6">
          <w:t xml:space="preserve">here a Distribution Restoration Zone Plan is in place, the </w:t>
        </w:r>
        <w:r w:rsidR="00284E42" w:rsidRPr="00196FE7">
          <w:t xml:space="preserve">onshore TO shall </w:t>
        </w:r>
        <w:r w:rsidR="00284E42" w:rsidRPr="00073BC0">
          <w:t xml:space="preserve">request </w:t>
        </w:r>
        <w:r w:rsidR="00284E42" w:rsidRPr="002A12E3">
          <w:t xml:space="preserve">the relevant Network Operator to </w:t>
        </w:r>
        <w:r w:rsidR="00284E42" w:rsidRPr="002006C6">
          <w:t xml:space="preserve">assess </w:t>
        </w:r>
        <w:r w:rsidR="00284E42" w:rsidRPr="00924050">
          <w:t xml:space="preserve">the feasibility of establishing a Distribution Restoration Zone in accordance with the Distribution Restoration Zone Plan.  This shall include the Network Operator undertaking an assessment of </w:t>
        </w:r>
      </w:ins>
      <w:ins w:id="446" w:author="Johnson (ESO), Antony" w:date="2023-04-25T16:01:00Z">
        <w:r w:rsidR="0027549A">
          <w:t>its</w:t>
        </w:r>
      </w:ins>
      <w:ins w:id="447" w:author="Johnson (ESO), Antony" w:date="2023-04-24T18:21:00Z">
        <w:r w:rsidR="00284E42" w:rsidRPr="00924050">
          <w:t xml:space="preserve"> </w:t>
        </w:r>
      </w:ins>
      <w:ins w:id="448" w:author="Johnson (ESO), Antony" w:date="2023-04-25T16:01:00Z">
        <w:r w:rsidR="0027549A">
          <w:t>System</w:t>
        </w:r>
      </w:ins>
      <w:ins w:id="449" w:author="Johnson (ESO), Antony" w:date="2023-04-24T18:21:00Z">
        <w:r w:rsidR="00284E42" w:rsidRPr="00924050">
          <w:t xml:space="preserve"> to ensure the network is in a position to establish a Distribution Restoration Zone and </w:t>
        </w:r>
        <w:r w:rsidR="00284E42" w:rsidRPr="00196FE7">
          <w:t xml:space="preserve">that </w:t>
        </w:r>
        <w:r w:rsidR="00284E42">
          <w:t>Restoration Contractors Plant</w:t>
        </w:r>
      </w:ins>
      <w:ins w:id="450" w:author="Johnson (ESO), Antony" w:date="2023-04-24T18:22:00Z">
        <w:r w:rsidR="00284E42">
          <w:t xml:space="preserve"> are </w:t>
        </w:r>
      </w:ins>
      <w:ins w:id="451" w:author="Johnson (ESO), Antony" w:date="2023-04-24T18:21:00Z">
        <w:r w:rsidR="00284E42" w:rsidRPr="00196FE7">
          <w:t xml:space="preserve">in a sufficient state of readiness to permit the establishment of </w:t>
        </w:r>
        <w:r w:rsidR="00284E42" w:rsidRPr="008E3DE6">
          <w:t xml:space="preserve">a Distribution Restoration Zone in accordance with the Distribution Restoration Zone </w:t>
        </w:r>
        <w:r w:rsidR="00284E42" w:rsidRPr="00196FE7">
          <w:t>Plan.</w:t>
        </w:r>
        <w:r w:rsidR="00284E42">
          <w:t xml:space="preserve">   </w:t>
        </w:r>
      </w:ins>
    </w:p>
    <w:p w14:paraId="71507BBE" w14:textId="5BFB05A6" w:rsidR="00BD1934" w:rsidRDefault="00BD1934">
      <w:pPr>
        <w:pStyle w:val="Heading4"/>
        <w:tabs>
          <w:tab w:val="clear" w:pos="0"/>
          <w:tab w:val="num" w:pos="709"/>
        </w:tabs>
        <w:ind w:left="709" w:hanging="709"/>
        <w:jc w:val="both"/>
        <w:pPrChange w:id="452" w:author="Johnson (ESO), Antony" w:date="2023-04-26T17:39:00Z">
          <w:pPr>
            <w:pStyle w:val="Heading4"/>
            <w:jc w:val="both"/>
          </w:pPr>
        </w:pPrChange>
      </w:pPr>
      <w:r>
        <w:t>W</w:t>
      </w:r>
      <w:r w:rsidRPr="00CC3FAC">
        <w:t>here an offshore network connects within an onshore network covered by a Local Joint Restoration Plan (LJRP) the onshore TO shall, as necessary, liaise with the offshore TO to confirm the status of the connection between the onshore and offshore networks.</w:t>
      </w:r>
      <w:r>
        <w:t xml:space="preserve"> The relevant TO shall gather these reports and feed them back to NGESO as soon as reasonably practicable.</w:t>
      </w:r>
    </w:p>
    <w:p w14:paraId="37A814AC" w14:textId="4C069751" w:rsidR="00BD1934" w:rsidRDefault="003D0290">
      <w:pPr>
        <w:pStyle w:val="Heading4"/>
        <w:tabs>
          <w:tab w:val="clear" w:pos="0"/>
          <w:tab w:val="num" w:pos="709"/>
        </w:tabs>
        <w:ind w:left="709" w:hanging="709"/>
        <w:jc w:val="both"/>
        <w:pPrChange w:id="453" w:author="Johnson (ESO), Antony" w:date="2023-04-26T17:39:00Z">
          <w:pPr>
            <w:pStyle w:val="Heading4"/>
            <w:jc w:val="both"/>
          </w:pPr>
        </w:pPrChange>
      </w:pPr>
      <w:r>
        <w:t>W</w:t>
      </w:r>
      <w:r w:rsidR="00BD1934">
        <w:t xml:space="preserve">here the availability and capability of the </w:t>
      </w:r>
      <w:del w:id="454" w:author="Johnson (ESO), Antony" w:date="2023-04-25T16:03:00Z">
        <w:r w:rsidR="00BD1934" w:rsidRPr="00CC3FAC" w:rsidDel="006321AF">
          <w:delText>onshore</w:delText>
        </w:r>
        <w:r w:rsidR="00BD1934" w:rsidDel="006321AF">
          <w:delText xml:space="preserve"> </w:delText>
        </w:r>
      </w:del>
      <w:r w:rsidR="00BD1934">
        <w:t xml:space="preserve">TO’s Transmission System and Users’ Systems, and the availability of </w:t>
      </w:r>
      <w:del w:id="455" w:author="Johnson (ESO), Antony" w:date="2023-04-24T18:23:00Z">
        <w:r w:rsidR="00BD1934" w:rsidDel="007E7722">
          <w:delText xml:space="preserve">Black Start Stations and other Power Stations </w:delText>
        </w:r>
      </w:del>
      <w:ins w:id="456" w:author="Johnson (ESO), Antony" w:date="2023-04-24T18:23:00Z">
        <w:r w:rsidR="007E7722">
          <w:t xml:space="preserve">Restoration Contractors Plant </w:t>
        </w:r>
      </w:ins>
      <w:r w:rsidR="00BD1934">
        <w:t xml:space="preserve">in the Local Joint Restoration Plan are not significantly different with the Local Joint Restorations Plan’s requirements, NGESO shall give the </w:t>
      </w:r>
      <w:r w:rsidR="00BD1934" w:rsidRPr="00CC3FAC">
        <w:t>onshore</w:t>
      </w:r>
      <w:r w:rsidR="00BD1934">
        <w:t xml:space="preserve"> TO the authority to implement the appropriate Local Joint Restoration Plan</w:t>
      </w:r>
      <w:ins w:id="457" w:author="Johnson (ESO), Antony" w:date="2023-04-25T16:04:00Z">
        <w:r w:rsidR="006321AF">
          <w:t xml:space="preserve"> or Offshore Local Joint Restoration Plan as appropriate</w:t>
        </w:r>
      </w:ins>
      <w:r w:rsidR="00BD1934">
        <w:t>.</w:t>
      </w:r>
      <w:ins w:id="458" w:author="Johnson (ESO), Antony" w:date="2023-04-24T18:24:00Z">
        <w:r w:rsidR="007102E4">
          <w:t xml:space="preserve">  Where the availability and capability of the </w:t>
        </w:r>
        <w:r w:rsidR="007102E4" w:rsidRPr="00CC3FAC">
          <w:t>onshore</w:t>
        </w:r>
        <w:r w:rsidR="007102E4">
          <w:t xml:space="preserve"> TO’s Transmission System and Network Operators’ Systems, and the availability of Anchor </w:t>
        </w:r>
      </w:ins>
      <w:ins w:id="459" w:author="Johnson (ESO), Antony" w:date="2023-04-24T18:25:00Z">
        <w:r w:rsidR="007102E4">
          <w:t xml:space="preserve">Contractor’s </w:t>
        </w:r>
      </w:ins>
      <w:ins w:id="460" w:author="Johnson (ESO), Antony" w:date="2023-04-24T18:24:00Z">
        <w:r w:rsidR="007102E4">
          <w:t xml:space="preserve">Plant in the Distribution Restoration Zone Plan are not significantly different with the Distribution Restoration Zone Plan’s requirements, NGESO shall give the </w:t>
        </w:r>
        <w:r w:rsidR="007102E4" w:rsidRPr="00CC3FAC">
          <w:t>onshore</w:t>
        </w:r>
        <w:r w:rsidR="007102E4">
          <w:t xml:space="preserve"> TO the authority to implement the appropriate Distribution Restoration Plan though the issue of instructions to the relevant Network Operator.</w:t>
        </w:r>
      </w:ins>
    </w:p>
    <w:p w14:paraId="462DCCA5" w14:textId="7B1578E2" w:rsidR="00BD1934" w:rsidRPr="00083DF6" w:rsidRDefault="003D0290">
      <w:pPr>
        <w:pStyle w:val="Heading4"/>
        <w:tabs>
          <w:tab w:val="clear" w:pos="0"/>
          <w:tab w:val="num" w:pos="709"/>
        </w:tabs>
        <w:ind w:left="709" w:hanging="709"/>
        <w:jc w:val="both"/>
        <w:pPrChange w:id="461" w:author="Johnson (ESO), Antony" w:date="2023-04-26T17:39:00Z">
          <w:pPr>
            <w:pStyle w:val="Heading4"/>
            <w:jc w:val="both"/>
          </w:pPr>
        </w:pPrChange>
      </w:pPr>
      <w:r w:rsidRPr="007B22BD">
        <w:t>W</w:t>
      </w:r>
      <w:r w:rsidR="00BD1934" w:rsidRPr="007B22BD">
        <w:t>here to t</w:t>
      </w:r>
      <w:r w:rsidR="00BD1934">
        <w:t>he extent that the availability and capability of the</w:t>
      </w:r>
      <w:del w:id="462" w:author="Johnson (ESO), Antony" w:date="2023-04-24T19:58:00Z">
        <w:r w:rsidR="00BD1934" w:rsidDel="007B22BD">
          <w:delText xml:space="preserve"> </w:delText>
        </w:r>
        <w:r w:rsidR="00BD1934" w:rsidRPr="00CC3FAC" w:rsidDel="007B22BD">
          <w:delText>onshore</w:delText>
        </w:r>
      </w:del>
      <w:r w:rsidR="00BD1934">
        <w:t xml:space="preserve"> TO’s Transmission System or Users’ Systems, or the availability of </w:t>
      </w:r>
      <w:del w:id="463" w:author="Johnson (ESO), Antony" w:date="2023-04-24T18:26:00Z">
        <w:r w:rsidR="00BD1934" w:rsidDel="00DB7B76">
          <w:delText xml:space="preserve">Black Start Stations or other Power Stations </w:delText>
        </w:r>
      </w:del>
      <w:ins w:id="464" w:author="Johnson (ESO), Antony" w:date="2023-04-24T18:26:00Z">
        <w:r w:rsidR="005B1397">
          <w:t>Restoration Contrac</w:t>
        </w:r>
      </w:ins>
      <w:ins w:id="465" w:author="Johnson (ESO), Antony" w:date="2023-04-24T18:27:00Z">
        <w:r w:rsidR="005B1397">
          <w:t xml:space="preserve">tors Plant </w:t>
        </w:r>
      </w:ins>
      <w:r w:rsidR="00BD1934">
        <w:t>in the Local Joint Restoration Plan is significantly different to that set out in the Local Joint Restoration Plan, NGESO may choose to manage the restoration of part of the</w:t>
      </w:r>
      <w:del w:id="466" w:author="Johnson (ESO), Antony" w:date="2023-04-24T19:58:00Z">
        <w:r w:rsidR="00BD1934" w:rsidDel="007B22BD">
          <w:delText xml:space="preserve"> </w:delText>
        </w:r>
        <w:r w:rsidR="00BD1934" w:rsidRPr="00CC3FAC" w:rsidDel="007B22BD">
          <w:delText>onshore</w:delText>
        </w:r>
      </w:del>
      <w:r w:rsidR="00BD1934">
        <w:t xml:space="preserve"> TO’s Transmission System outside the provisions of the Local Joint Restoration </w:t>
      </w:r>
      <w:r w:rsidR="00BD1934" w:rsidRPr="00083DF6">
        <w:t>Plan, u</w:t>
      </w:r>
      <w:r w:rsidR="00BD1934" w:rsidRPr="008E3D22">
        <w:t xml:space="preserve">sing STCP 01-1 Operational </w:t>
      </w:r>
      <w:r w:rsidR="00BD1934" w:rsidRPr="008E3D22">
        <w:lastRenderedPageBreak/>
        <w:t xml:space="preserve">Switching and normal energy balancing processes as </w:t>
      </w:r>
      <w:r w:rsidR="00BD1934" w:rsidRPr="007B22BD">
        <w:t>appropriate.</w:t>
      </w:r>
    </w:p>
    <w:p w14:paraId="6610BEB0" w14:textId="77777777" w:rsidR="003D0290" w:rsidRDefault="003D0290">
      <w:pPr>
        <w:pStyle w:val="Heading4"/>
        <w:tabs>
          <w:tab w:val="clear" w:pos="0"/>
          <w:tab w:val="num" w:pos="709"/>
        </w:tabs>
        <w:ind w:left="709" w:hanging="709"/>
        <w:jc w:val="both"/>
        <w:pPrChange w:id="467" w:author="Johnson (ESO), Antony" w:date="2023-04-26T17:39:00Z">
          <w:pPr>
            <w:pStyle w:val="Heading4"/>
            <w:jc w:val="both"/>
          </w:pPr>
        </w:pPrChange>
      </w:pPr>
      <w:r>
        <w:t xml:space="preserve">When the relevant </w:t>
      </w:r>
      <w:r w:rsidRPr="00CC3FAC">
        <w:t>onshore</w:t>
      </w:r>
      <w:r>
        <w:t xml:space="preserve"> TO has been given the authority to implement the appropriate Local Joint Restoration Plan, it shall execute and progress the appropriate Local Joint Restoration Plan in accordance with its obligations under that LJRP.</w:t>
      </w:r>
      <w:r w:rsidRPr="00CC3FAC">
        <w:t xml:space="preserve"> </w:t>
      </w:r>
    </w:p>
    <w:p w14:paraId="2B706398" w14:textId="1AABBB36" w:rsidR="00BD1934" w:rsidDel="00715C35" w:rsidRDefault="003D0290">
      <w:pPr>
        <w:pStyle w:val="Heading4"/>
        <w:tabs>
          <w:tab w:val="clear" w:pos="0"/>
          <w:tab w:val="num" w:pos="709"/>
        </w:tabs>
        <w:ind w:left="709" w:hanging="709"/>
        <w:jc w:val="both"/>
        <w:rPr>
          <w:del w:id="468" w:author="Johnson (ESO), Antony" w:date="2023-04-24T19:59:00Z"/>
        </w:rPr>
        <w:pPrChange w:id="469" w:author="Johnson (ESO), Antony" w:date="2023-04-26T17:39:00Z">
          <w:pPr>
            <w:pStyle w:val="Heading4"/>
            <w:jc w:val="both"/>
          </w:pPr>
        </w:pPrChange>
      </w:pPr>
      <w:del w:id="470" w:author="Johnson (ESO), Antony" w:date="2023-04-24T19:59:00Z">
        <w:r w:rsidDel="00715C35">
          <w:delText>W</w:delText>
        </w:r>
        <w:r w:rsidR="00BD1934" w:rsidRPr="00CC3FAC" w:rsidDel="00715C35">
          <w:delText>here an offshore network connects within an onshore network covered by a Local Joint Restoration Plan (LJRP) the onshore TO shall liaise with the offshore TO to confirm the intention to implement the LJRP and the disconnection of the offshore network until the LJRP is terminated and operational control is transferred back to NGE</w:delText>
        </w:r>
        <w:r w:rsidR="00BD1934" w:rsidDel="00715C35">
          <w:delText>SO</w:delText>
        </w:r>
        <w:r w:rsidR="00BD1934" w:rsidRPr="00CC3FAC" w:rsidDel="00715C35">
          <w:delText>.</w:delText>
        </w:r>
      </w:del>
    </w:p>
    <w:p w14:paraId="11A98926" w14:textId="362997EA" w:rsidR="007736D8" w:rsidRDefault="003D0290">
      <w:pPr>
        <w:pStyle w:val="Heading4"/>
        <w:tabs>
          <w:tab w:val="clear" w:pos="0"/>
          <w:tab w:val="num" w:pos="709"/>
        </w:tabs>
        <w:ind w:left="709" w:hanging="709"/>
        <w:jc w:val="both"/>
        <w:pPrChange w:id="471" w:author="Johnson (ESO), Antony" w:date="2023-04-26T17:39:00Z">
          <w:pPr>
            <w:pStyle w:val="Heading4"/>
            <w:jc w:val="both"/>
          </w:pPr>
        </w:pPrChange>
      </w:pPr>
      <w:r>
        <w:t xml:space="preserve">When implementing a Local Joint Restoration Plan, the </w:t>
      </w:r>
      <w:r w:rsidRPr="00CC3FAC">
        <w:t>onshore</w:t>
      </w:r>
      <w:r>
        <w:t xml:space="preserve"> TO shall carry out operational liaison, complete appropriate Operational Switching actions and issue instructions to Users, including </w:t>
      </w:r>
      <w:del w:id="472" w:author="Johnson (ESO), Antony" w:date="2023-04-24T20:00:00Z">
        <w:r w:rsidDel="005C4022">
          <w:delText xml:space="preserve">Black Start Stations and Generators </w:delText>
        </w:r>
      </w:del>
      <w:ins w:id="473" w:author="Johnson (ESO), Antony" w:date="2023-04-24T20:00:00Z">
        <w:r w:rsidR="005C4022">
          <w:t xml:space="preserve">Restoration Contractors </w:t>
        </w:r>
      </w:ins>
      <w:r>
        <w:t>party to the Local Joint Restoration Plan to establish and control a Power Island in accordance with the provisions of the Local Joint Restoration Plan.</w:t>
      </w:r>
      <w:ins w:id="474" w:author="Johnson (ESO), Antony" w:date="2023-04-24T20:02:00Z">
        <w:r w:rsidR="003B63D5">
          <w:t xml:space="preserve">  When implementing a Distribution Restoration Zone Plan, the </w:t>
        </w:r>
        <w:r w:rsidR="003B63D5" w:rsidRPr="00CC3FAC">
          <w:t>onshore</w:t>
        </w:r>
        <w:r w:rsidR="003B63D5">
          <w:t xml:space="preserve"> TO shall issue instructions to relevant Network Operators to establish a Distribution Restoration Zone.  The relevant Network Operator shall then carry out the requirements of the Distribution Restoration Zone Plan together with the relevant requirements of OC9 of the Grid Code and DOC9 of the Distribution Code which will enable the control and establishment of a Power Island.</w:t>
        </w:r>
      </w:ins>
    </w:p>
    <w:p w14:paraId="2FFF42DC" w14:textId="77777777" w:rsidR="00BD1934" w:rsidRPr="005E26A2" w:rsidRDefault="007736D8" w:rsidP="00E17D59">
      <w:pPr>
        <w:pStyle w:val="Heading3"/>
        <w:keepLines/>
        <w:widowControl/>
        <w:rPr>
          <w:b/>
        </w:rPr>
      </w:pPr>
      <w:r w:rsidRPr="005E26A2">
        <w:rPr>
          <w:b/>
        </w:rPr>
        <w:t xml:space="preserve">In England and Wales </w:t>
      </w:r>
    </w:p>
    <w:p w14:paraId="6EB4B368" w14:textId="51F91F64" w:rsidR="000E2182" w:rsidRDefault="000E2182">
      <w:pPr>
        <w:pStyle w:val="Heading4"/>
        <w:tabs>
          <w:tab w:val="clear" w:pos="0"/>
          <w:tab w:val="num" w:pos="709"/>
        </w:tabs>
        <w:ind w:left="709" w:hanging="709"/>
        <w:jc w:val="both"/>
        <w:pPrChange w:id="475" w:author="Johnson (ESO), Antony" w:date="2023-04-26T17:40:00Z">
          <w:pPr>
            <w:pStyle w:val="Heading4"/>
            <w:jc w:val="both"/>
          </w:pPr>
        </w:pPrChange>
      </w:pPr>
      <w:r>
        <w:t xml:space="preserve">NGESO has the </w:t>
      </w:r>
      <w:r w:rsidR="00AA2C3C">
        <w:t>sole authority to implement the Local Joint Restoration Plans.</w:t>
      </w:r>
      <w:ins w:id="476" w:author="Johnson (ESO), Antony" w:date="2023-04-24T20:04:00Z">
        <w:r w:rsidR="00A35FF6">
          <w:t xml:space="preserve">  In the case of Distribution Restoration Zone Plans, NGESO will issue instructions to relevant Network Operators who </w:t>
        </w:r>
        <w:r w:rsidR="001C787E">
          <w:t>will</w:t>
        </w:r>
        <w:r w:rsidR="00A35FF6">
          <w:t xml:space="preserve"> then implement the relevant Distribution Restoration Zone Plan</w:t>
        </w:r>
        <w:r w:rsidR="001C787E">
          <w:t>.</w:t>
        </w:r>
      </w:ins>
    </w:p>
    <w:p w14:paraId="2553938B" w14:textId="30A274D0" w:rsidR="00BD1934" w:rsidRDefault="007736D8">
      <w:pPr>
        <w:pStyle w:val="Heading4"/>
        <w:tabs>
          <w:tab w:val="clear" w:pos="0"/>
          <w:tab w:val="num" w:pos="709"/>
        </w:tabs>
        <w:ind w:left="709" w:hanging="709"/>
        <w:jc w:val="both"/>
        <w:pPrChange w:id="477" w:author="Johnson (ESO), Antony" w:date="2023-04-26T17:40:00Z">
          <w:pPr>
            <w:pStyle w:val="Heading4"/>
            <w:jc w:val="both"/>
          </w:pPr>
        </w:pPrChange>
      </w:pPr>
      <w:r>
        <w:t xml:space="preserve">NGESO shall request </w:t>
      </w:r>
      <w:del w:id="478" w:author="Johnson (ESO), Antony" w:date="2023-04-24T20:05:00Z">
        <w:r w:rsidDel="00DE1535">
          <w:delText xml:space="preserve">Black Start Stations, other Generators </w:delText>
        </w:r>
      </w:del>
      <w:ins w:id="479" w:author="Johnson (ESO), Antony" w:date="2023-04-24T20:05:00Z">
        <w:r w:rsidR="00DE1535">
          <w:t xml:space="preserve">Restoration Contractors </w:t>
        </w:r>
      </w:ins>
      <w:r>
        <w:t xml:space="preserve">party to the Local Joint Restoration Plan to assess the condition of their assets, and report on their capability to carry out their obligations under the Local Joint Restoration Plan. </w:t>
      </w:r>
      <w:r w:rsidR="00742F08">
        <w:t>NGE</w:t>
      </w:r>
      <w:r w:rsidR="00983AE7">
        <w:t>SO</w:t>
      </w:r>
      <w:r w:rsidR="00742F08">
        <w:t xml:space="preserve"> shall request Network Operator</w:t>
      </w:r>
      <w:ins w:id="480" w:author="Johnson (ESO), Antony" w:date="2023-04-24T20:06:00Z">
        <w:r w:rsidR="003A07BF">
          <w:t>s</w:t>
        </w:r>
      </w:ins>
      <w:r w:rsidR="00742F08">
        <w:t xml:space="preserve"> </w:t>
      </w:r>
      <w:r w:rsidR="00183E12">
        <w:t>party to the Local Joint Restoration Plan to assess the condition of their assets and report on their capability to carry out their obligation under the Local Joint Restoration Plan</w:t>
      </w:r>
      <w:ins w:id="481" w:author="Johnson (ESO), Antony" w:date="2023-04-24T20:05:00Z">
        <w:r w:rsidR="000A6A1A">
          <w:t>.  In addition</w:t>
        </w:r>
      </w:ins>
      <w:ins w:id="482" w:author="Johnson (ESO), Antony" w:date="2023-04-25T16:05:00Z">
        <w:r w:rsidR="00E07E95">
          <w:t>,</w:t>
        </w:r>
      </w:ins>
      <w:ins w:id="483" w:author="Johnson (ESO), Antony" w:date="2023-04-24T20:05:00Z">
        <w:r w:rsidR="000A6A1A">
          <w:t xml:space="preserve"> and where a Distribution Restoration Zone Plan is in place, NGESO shall request the relevant Network Operator to undertake an assessment of the Distribution Network to ensure the network is in a position to establish a Distribution Restoration Zone and that </w:t>
        </w:r>
      </w:ins>
      <w:ins w:id="484" w:author="Johnson (ESO), Antony" w:date="2023-04-24T20:06:00Z">
        <w:r w:rsidR="003A07BF">
          <w:t>Restoration Contractor</w:t>
        </w:r>
        <w:r w:rsidR="009504E6">
          <w:t xml:space="preserve">’s </w:t>
        </w:r>
      </w:ins>
      <w:ins w:id="485" w:author="Johnson (ESO), Antony" w:date="2023-04-24T20:05:00Z">
        <w:r w:rsidR="000A6A1A">
          <w:t xml:space="preserve">Plant is in a sufficient state of readiness to permit the establishment of a Distribution Restoration Zone in accordance with the Distribution Restoration Zone Plan.   </w:t>
        </w:r>
      </w:ins>
    </w:p>
    <w:p w14:paraId="12501198" w14:textId="77777777" w:rsidR="00983AE7" w:rsidRDefault="00BD1934">
      <w:pPr>
        <w:pStyle w:val="Heading4"/>
        <w:tabs>
          <w:tab w:val="clear" w:pos="0"/>
          <w:tab w:val="num" w:pos="709"/>
        </w:tabs>
        <w:ind w:left="709" w:hanging="709"/>
        <w:jc w:val="both"/>
        <w:pPrChange w:id="486" w:author="Johnson (ESO), Antony" w:date="2023-04-26T17:40:00Z">
          <w:pPr>
            <w:pStyle w:val="Heading4"/>
            <w:jc w:val="both"/>
          </w:pPr>
        </w:pPrChange>
      </w:pPr>
      <w:r>
        <w:t>W</w:t>
      </w:r>
      <w:r w:rsidR="007736D8" w:rsidRPr="00CC3FAC">
        <w:t>here an offshore network connects within an onshore network covered by a Local Jo</w:t>
      </w:r>
      <w:r w:rsidR="007736D8">
        <w:t>int Restoration Plan (LJRP) NGESO</w:t>
      </w:r>
      <w:r w:rsidR="00983AE7">
        <w:t xml:space="preserve"> shall </w:t>
      </w:r>
      <w:r w:rsidR="007736D8" w:rsidRPr="00CC3FAC">
        <w:t>as necessary, liaise with the offshore TO to confirm the status of the connection between th</w:t>
      </w:r>
      <w:r w:rsidR="003D0290">
        <w:t xml:space="preserve">e onshore and offshore </w:t>
      </w:r>
      <w:r w:rsidR="003D0290" w:rsidRPr="00C25ED6">
        <w:t>networks.</w:t>
      </w:r>
      <w:r w:rsidR="00983AE7" w:rsidRPr="00983AE7">
        <w:t xml:space="preserve"> </w:t>
      </w:r>
    </w:p>
    <w:p w14:paraId="24BF9C62" w14:textId="2BCDA5A7" w:rsidR="003D0290" w:rsidDel="00C25ED6" w:rsidRDefault="00983AE7">
      <w:pPr>
        <w:pStyle w:val="Heading4"/>
        <w:tabs>
          <w:tab w:val="clear" w:pos="0"/>
          <w:tab w:val="num" w:pos="709"/>
        </w:tabs>
        <w:ind w:left="709" w:hanging="709"/>
        <w:jc w:val="both"/>
        <w:rPr>
          <w:del w:id="487" w:author="Johnson (ESO), Antony" w:date="2023-04-24T20:08:00Z"/>
        </w:rPr>
        <w:pPrChange w:id="488" w:author="Johnson (ESO), Antony" w:date="2023-04-26T17:40:00Z">
          <w:pPr>
            <w:pStyle w:val="Heading4"/>
            <w:jc w:val="both"/>
          </w:pPr>
        </w:pPrChange>
      </w:pPr>
      <w:del w:id="489" w:author="Johnson (ESO), Antony" w:date="2023-04-24T20:08:00Z">
        <w:r w:rsidDel="00C25ED6">
          <w:delText>W</w:delText>
        </w:r>
        <w:r w:rsidRPr="00CC3FAC" w:rsidDel="00C25ED6">
          <w:delText>here an offshore network connects within an onshore network covered by a Local Jo</w:delText>
        </w:r>
        <w:r w:rsidDel="00C25ED6">
          <w:delText>int Restoration Plan (LJRP), NGESO</w:delText>
        </w:r>
        <w:r w:rsidRPr="00CC3FAC" w:rsidDel="00C25ED6">
          <w:delText xml:space="preserve"> shall liaise with the offshore TO to confirm the intention to implement the LJRP and the disconnection of the offshore network until the </w:delText>
        </w:r>
        <w:r w:rsidDel="00C25ED6">
          <w:delText>LJRP is terminated</w:delText>
        </w:r>
        <w:r w:rsidRPr="00CC3FAC" w:rsidDel="00C25ED6">
          <w:delText>.</w:delText>
        </w:r>
      </w:del>
    </w:p>
    <w:p w14:paraId="65DF1CDD" w14:textId="301222FC" w:rsidR="003D0290" w:rsidRDefault="005C7EAC">
      <w:pPr>
        <w:pStyle w:val="Heading4"/>
        <w:tabs>
          <w:tab w:val="clear" w:pos="0"/>
          <w:tab w:val="num" w:pos="709"/>
        </w:tabs>
        <w:ind w:left="709" w:hanging="709"/>
        <w:jc w:val="both"/>
        <w:pPrChange w:id="490" w:author="Johnson (ESO), Antony" w:date="2023-04-26T17:40:00Z">
          <w:pPr>
            <w:pStyle w:val="Heading4"/>
            <w:jc w:val="both"/>
          </w:pPr>
        </w:pPrChange>
      </w:pPr>
      <w:ins w:id="491" w:author="Johnson (ESO), Antony" w:date="2023-04-24T20:09:00Z">
        <w:r>
          <w:t>W</w:t>
        </w:r>
      </w:ins>
      <w:del w:id="492" w:author="Johnson (ESO), Antony" w:date="2023-04-24T20:09:00Z">
        <w:r w:rsidR="003D0290" w:rsidDel="005C7EAC">
          <w:delText>w</w:delText>
        </w:r>
      </w:del>
      <w:r w:rsidR="003D0290">
        <w:t>hen implementing a Local Joint Restoration Plan, NGE</w:t>
      </w:r>
      <w:r w:rsidR="009C7254">
        <w:t>SO</w:t>
      </w:r>
      <w:r w:rsidR="003D0290">
        <w:t xml:space="preserve"> shall carry out operational liaison, with </w:t>
      </w:r>
      <w:del w:id="493" w:author="Johnson (ESO), Antony" w:date="2023-04-24T20:09:00Z">
        <w:r w:rsidR="003D0290" w:rsidDel="005C7EAC">
          <w:delText xml:space="preserve">Black Start Stations and Generators </w:delText>
        </w:r>
      </w:del>
      <w:ins w:id="494" w:author="Johnson (ESO), Antony" w:date="2023-04-24T20:09:00Z">
        <w:r>
          <w:t xml:space="preserve">Restoration Contractors </w:t>
        </w:r>
      </w:ins>
      <w:r w:rsidR="003D0290">
        <w:t xml:space="preserve">party to the Local Joint Restoration Plan in accordance with the provisions of the Local Joint Restoration Plan. </w:t>
      </w:r>
      <w:ins w:id="495" w:author="Johnson (ESO), Antony" w:date="2023-05-19T09:42:00Z">
        <w:r w:rsidR="00B456D3" w:rsidRPr="00132833">
          <w:t>The relevant T</w:t>
        </w:r>
      </w:ins>
      <w:ins w:id="496" w:author="Johnson (ESO), Antony" w:date="2023-05-19T09:43:00Z">
        <w:r w:rsidR="00132833" w:rsidRPr="00132833">
          <w:t>O</w:t>
        </w:r>
      </w:ins>
      <w:ins w:id="497" w:author="Johnson (ESO), Antony" w:date="2023-05-19T09:42:00Z">
        <w:r w:rsidR="00B456D3">
          <w:t xml:space="preserve"> </w:t>
        </w:r>
      </w:ins>
      <w:del w:id="498" w:author="Johnson (ESO), Antony" w:date="2023-05-19T09:42:00Z">
        <w:r w:rsidR="003D0290" w:rsidDel="00B456D3">
          <w:delText>NGE</w:delText>
        </w:r>
        <w:r w:rsidR="009C7254" w:rsidDel="00B456D3">
          <w:delText>T</w:delText>
        </w:r>
      </w:del>
      <w:r w:rsidR="003D0290">
        <w:t xml:space="preserve"> shall carry out operational liaison, </w:t>
      </w:r>
      <w:r w:rsidR="00216261">
        <w:t>direct</w:t>
      </w:r>
      <w:r w:rsidR="003D0290">
        <w:t xml:space="preserve"> appropriate Operational Switching actions and issue instructions to relevant Users party to the Local Joint Restoration Plan to establish and control a Power Island in accordance with the provisions of the Local Joint Restoration Plan.</w:t>
      </w:r>
      <w:ins w:id="499" w:author="Johnson (ESO), Antony" w:date="2023-04-24T20:09:00Z">
        <w:r>
          <w:t xml:space="preserve">  When implementing a Distribution Restoration Zone Plan, NGESO shall issue instructions to relevant Network Operators to establish a Distribution Restoration Zone.  The relevant Network Operator shall then carry out the requirements of the Distribution Restoration Zone Plan together with the relevant requirements of OC9 of the Grid Code and DOC9 </w:t>
        </w:r>
        <w:r>
          <w:lastRenderedPageBreak/>
          <w:t>of the Distribution Code which will enable the control and establishment of a Power Island</w:t>
        </w:r>
      </w:ins>
      <w:ins w:id="500" w:author="Johnson (ESO), Antony" w:date="2023-04-26T17:40:00Z">
        <w:r w:rsidR="00F8364F">
          <w:t>.</w:t>
        </w:r>
      </w:ins>
    </w:p>
    <w:p w14:paraId="3B632C24" w14:textId="77777777" w:rsidR="00DD1C6B" w:rsidRPr="005E26A2" w:rsidRDefault="00DD1C6B" w:rsidP="00983AE7">
      <w:pPr>
        <w:pStyle w:val="Heading3"/>
        <w:keepLines/>
        <w:widowControl/>
        <w:rPr>
          <w:b/>
        </w:rPr>
      </w:pPr>
      <w:r w:rsidRPr="005E26A2">
        <w:rPr>
          <w:b/>
        </w:rPr>
        <w:t>Power Islands:</w:t>
      </w:r>
    </w:p>
    <w:p w14:paraId="66A14375" w14:textId="29B977C9" w:rsidR="00DD1C6B" w:rsidRPr="00F82135" w:rsidRDefault="00DD1C6B">
      <w:pPr>
        <w:pStyle w:val="Heading3"/>
        <w:numPr>
          <w:ilvl w:val="0"/>
          <w:numId w:val="0"/>
        </w:numPr>
        <w:ind w:left="709"/>
        <w:pPrChange w:id="501" w:author="Johnson (ESO), Antony" w:date="2023-04-26T17:40:00Z">
          <w:pPr>
            <w:pStyle w:val="Heading3"/>
            <w:numPr>
              <w:ilvl w:val="0"/>
              <w:numId w:val="0"/>
            </w:numPr>
            <w:tabs>
              <w:tab w:val="clear" w:pos="720"/>
            </w:tabs>
          </w:pPr>
        </w:pPrChange>
      </w:pPr>
      <w:r>
        <w:t xml:space="preserve">Where possible, a Power Island </w:t>
      </w:r>
      <w:ins w:id="502" w:author="Johnson (ESO), Antony" w:date="2023-04-24T20:11:00Z">
        <w:r w:rsidR="00F517FF">
          <w:t xml:space="preserve">(be it established either through a Local Joint Restoration Plan (LJRP) or Distribution Restoration Zone Plan (DRZP)) </w:t>
        </w:r>
      </w:ins>
      <w:r>
        <w:t>should be operated in accordance with</w:t>
      </w:r>
      <w:r w:rsidR="00F517FF">
        <w:t xml:space="preserve"> </w:t>
      </w:r>
      <w:r>
        <w:t>following frequency and voltage criteria:</w:t>
      </w:r>
    </w:p>
    <w:p w14:paraId="53A5CC4D" w14:textId="77777777" w:rsidR="00DD1C6B" w:rsidRDefault="00DD1C6B">
      <w:pPr>
        <w:keepNext/>
        <w:keepLines/>
        <w:widowControl/>
        <w:numPr>
          <w:ilvl w:val="0"/>
          <w:numId w:val="22"/>
        </w:numPr>
        <w:spacing w:after="120"/>
        <w:ind w:left="1276" w:hanging="567"/>
        <w:jc w:val="both"/>
        <w:pPrChange w:id="503" w:author="Johnson (ESO), Antony" w:date="2023-04-26T17:40:00Z">
          <w:pPr>
            <w:keepNext/>
            <w:keepLines/>
            <w:widowControl/>
            <w:numPr>
              <w:numId w:val="22"/>
            </w:numPr>
            <w:spacing w:after="120"/>
            <w:ind w:left="502" w:hanging="360"/>
            <w:jc w:val="both"/>
          </w:pPr>
        </w:pPrChange>
      </w:pPr>
      <w:r>
        <w:t>the frequency on the Transmission System shall be nominally 50Hz and shall be controlled within the limits 49.5 – 50.5Hz;</w:t>
      </w:r>
    </w:p>
    <w:p w14:paraId="1A9B75EC" w14:textId="77777777" w:rsidR="00DD1C6B" w:rsidRDefault="00DD1C6B">
      <w:pPr>
        <w:keepNext/>
        <w:keepLines/>
        <w:widowControl/>
        <w:numPr>
          <w:ilvl w:val="0"/>
          <w:numId w:val="22"/>
        </w:numPr>
        <w:spacing w:after="120"/>
        <w:ind w:left="1276" w:hanging="567"/>
        <w:jc w:val="both"/>
        <w:rPr>
          <w:ins w:id="504" w:author="Johnson (ESO), Antony" w:date="2023-04-24T20:13:00Z"/>
        </w:rPr>
        <w:pPrChange w:id="505" w:author="Johnson (ESO), Antony" w:date="2023-04-26T17:40:00Z">
          <w:pPr>
            <w:keepNext/>
            <w:keepLines/>
            <w:widowControl/>
            <w:numPr>
              <w:numId w:val="22"/>
            </w:numPr>
            <w:spacing w:after="120"/>
            <w:ind w:left="502" w:hanging="360"/>
            <w:jc w:val="both"/>
          </w:pPr>
        </w:pPrChange>
      </w:pPr>
      <w:r>
        <w:t>the voltage on the Transmission System shall normally remain within -/+ 5% of nominal. The minimum voltage is –10% and the maximum is +10% of nominal. Voltages of +10% and –5% should not prevail for more than 15 minutes.</w:t>
      </w:r>
    </w:p>
    <w:p w14:paraId="0F900429" w14:textId="77777777" w:rsidR="00E5745E" w:rsidRDefault="00E5745E">
      <w:pPr>
        <w:widowControl/>
        <w:numPr>
          <w:ilvl w:val="0"/>
          <w:numId w:val="22"/>
        </w:numPr>
        <w:spacing w:after="120"/>
        <w:ind w:left="1276" w:hanging="567"/>
        <w:jc w:val="both"/>
        <w:rPr>
          <w:ins w:id="506" w:author="Johnson (ESO), Antony" w:date="2023-04-24T20:13:00Z"/>
        </w:rPr>
        <w:pPrChange w:id="507" w:author="Johnson (ESO), Antony" w:date="2023-04-26T17:40:00Z">
          <w:pPr>
            <w:widowControl/>
            <w:numPr>
              <w:numId w:val="22"/>
            </w:numPr>
            <w:spacing w:after="120"/>
            <w:ind w:left="502" w:hanging="360"/>
            <w:jc w:val="both"/>
          </w:pPr>
        </w:pPrChange>
      </w:pPr>
      <w:ins w:id="508" w:author="Johnson (ESO), Antony" w:date="2023-04-24T20:13:00Z">
        <w:r>
          <w:t xml:space="preserve">The voltage on the Distribution System when operated at 110kV or above shall normally remain within the limits of -/+10%. For nominal voltages of below 110kV on the Distribution System the voltage shall normally remain within -/+ 6%. </w:t>
        </w:r>
      </w:ins>
    </w:p>
    <w:p w14:paraId="7484647D" w14:textId="77777777" w:rsidR="00E5745E" w:rsidRDefault="00E5745E" w:rsidP="00DD1C6B">
      <w:pPr>
        <w:keepNext/>
        <w:keepLines/>
        <w:widowControl/>
        <w:numPr>
          <w:ilvl w:val="0"/>
          <w:numId w:val="22"/>
        </w:numPr>
        <w:spacing w:after="120"/>
        <w:jc w:val="both"/>
      </w:pPr>
    </w:p>
    <w:p w14:paraId="5907B14E" w14:textId="647E8C8A" w:rsidR="00BB764D" w:rsidRDefault="00BB764D">
      <w:pPr>
        <w:pStyle w:val="Heading3"/>
        <w:keepLines/>
        <w:widowControl/>
        <w:ind w:left="709" w:hanging="709"/>
        <w:pPrChange w:id="509" w:author="Johnson (ESO), Antony" w:date="2023-04-26T17:41:00Z">
          <w:pPr>
            <w:pStyle w:val="Heading3"/>
            <w:keepLines/>
            <w:widowControl/>
          </w:pPr>
        </w:pPrChange>
      </w:pPr>
      <w:r>
        <w:t xml:space="preserve">During the initial stages of implementing a Local Joint Restoration Plan </w:t>
      </w:r>
      <w:ins w:id="510" w:author="Johnson (ESO), Antony" w:date="2023-04-24T20:14:00Z">
        <w:r w:rsidR="003572D0">
          <w:t>or Distribution Restoration</w:t>
        </w:r>
        <w:r w:rsidR="00D84840">
          <w:t xml:space="preserve"> Zone Plan, </w:t>
        </w:r>
      </w:ins>
      <w:r>
        <w:t xml:space="preserve">normal operational standards may not be appropriate or possible and the </w:t>
      </w:r>
      <w:del w:id="511" w:author="Johnson (ESO), Antony" w:date="2023-05-19T09:44:00Z">
        <w:r w:rsidR="00D570E2" w:rsidRPr="00CC3FAC" w:rsidDel="006763BE">
          <w:delText>onshore</w:delText>
        </w:r>
        <w:r w:rsidR="00D570E2" w:rsidDel="006763BE">
          <w:delText xml:space="preserve"> </w:delText>
        </w:r>
      </w:del>
      <w:r>
        <w:t>TO’s Transmission System may be operated outside normal voltage and frequency standards provided that it does not result in damage to Plant and/or Apparatus, or a safety hazard.</w:t>
      </w:r>
    </w:p>
    <w:p w14:paraId="1729DD9F" w14:textId="5BAA0CE1" w:rsidR="00BB764D" w:rsidRDefault="00BB764D">
      <w:pPr>
        <w:pStyle w:val="Heading3"/>
        <w:keepLines/>
        <w:widowControl/>
        <w:ind w:left="709" w:hanging="709"/>
        <w:pPrChange w:id="512" w:author="Johnson (ESO), Antony" w:date="2023-04-26T17:41:00Z">
          <w:pPr>
            <w:pStyle w:val="Heading3"/>
            <w:keepLines/>
            <w:widowControl/>
          </w:pPr>
        </w:pPrChange>
      </w:pPr>
      <w:r>
        <w:t>At any time during the implementation of the Local Joint Restoration Plan</w:t>
      </w:r>
      <w:ins w:id="513" w:author="Johnson (ESO), Antony" w:date="2023-04-24T20:15:00Z">
        <w:r w:rsidR="00A01BED">
          <w:t xml:space="preserve"> or Distribution Restoration Zone Plan</w:t>
        </w:r>
      </w:ins>
      <w:r>
        <w:t>, the</w:t>
      </w:r>
      <w:del w:id="514" w:author="Johnson (ESO), Antony" w:date="2023-04-24T20:15:00Z">
        <w:r w:rsidDel="00CA309A">
          <w:delText xml:space="preserve"> </w:delText>
        </w:r>
        <w:r w:rsidR="00D570E2" w:rsidRPr="00CC3FAC" w:rsidDel="00CA309A">
          <w:delText>onshore</w:delText>
        </w:r>
      </w:del>
      <w:r w:rsidR="00D570E2">
        <w:t xml:space="preserve"> </w:t>
      </w:r>
      <w:r>
        <w:t>TO shall advise NGE</w:t>
      </w:r>
      <w:r w:rsidR="00155439">
        <w:t>SO</w:t>
      </w:r>
      <w:r>
        <w:t xml:space="preserve"> </w:t>
      </w:r>
      <w:ins w:id="515" w:author="Johnson (ESO), Antony" w:date="2023-04-24T20:16:00Z">
        <w:r w:rsidR="00CA309A">
          <w:t>(and relevant Network Operator</w:t>
        </w:r>
        <w:r w:rsidR="007B0E2D">
          <w:t xml:space="preserve">) </w:t>
        </w:r>
      </w:ins>
      <w:r>
        <w:t>of any circumstances that may require significant modification to the implementation of the Local Joint Restoration Plan</w:t>
      </w:r>
      <w:ins w:id="516" w:author="Johnson (ESO), Antony" w:date="2023-04-24T20:16:00Z">
        <w:r w:rsidR="007B0E2D">
          <w:t xml:space="preserve"> or Distribution Restoration </w:t>
        </w:r>
      </w:ins>
      <w:ins w:id="517" w:author="Johnson (ESO), Antony" w:date="2023-04-24T20:17:00Z">
        <w:r w:rsidR="007B0E2D">
          <w:t>Zone Plan</w:t>
        </w:r>
      </w:ins>
      <w:r>
        <w:t>. Where such modifications are required, both parties may agree a new course of action consistent with the aims of the Local Joint Restoration Plan</w:t>
      </w:r>
      <w:ins w:id="518" w:author="Johnson (ESO), Antony" w:date="2023-04-24T20:17:00Z">
        <w:r w:rsidR="007B0E2D">
          <w:t xml:space="preserve"> or Distribution Restoration Zone Plan</w:t>
        </w:r>
      </w:ins>
      <w:r>
        <w:t>.</w:t>
      </w:r>
    </w:p>
    <w:p w14:paraId="3C27DFE6" w14:textId="25E6C486" w:rsidR="00BB764D" w:rsidRDefault="00BB764D">
      <w:pPr>
        <w:pStyle w:val="Heading3"/>
        <w:keepLines/>
        <w:widowControl/>
        <w:ind w:left="709" w:hanging="709"/>
        <w:pPrChange w:id="519" w:author="Johnson (ESO), Antony" w:date="2023-04-26T17:41:00Z">
          <w:pPr>
            <w:pStyle w:val="Heading3"/>
            <w:keepLines/>
            <w:widowControl/>
          </w:pPr>
        </w:pPrChange>
      </w:pPr>
      <w:r>
        <w:t>At any time during the implementation of the Local Joint Restoration Plan and where there is good reason, NGE</w:t>
      </w:r>
      <w:r w:rsidR="00155439">
        <w:t>SO</w:t>
      </w:r>
      <w:r>
        <w:t xml:space="preserve"> may choose to terminate operation in accordance with the Local Joint Restoration Plan and manage restoration of that part of the Transmission System without the bounds of the Local Joint Restoration Plan. NGE</w:t>
      </w:r>
      <w:r w:rsidR="00155439">
        <w:t>SO</w:t>
      </w:r>
      <w:r>
        <w:t xml:space="preserve"> shall notify the relevant </w:t>
      </w:r>
      <w:r w:rsidR="00D570E2" w:rsidRPr="00CC3FAC">
        <w:t>onshore</w:t>
      </w:r>
      <w:r w:rsidR="00D570E2">
        <w:t xml:space="preserve"> </w:t>
      </w:r>
      <w:r>
        <w:t xml:space="preserve">TO and any other affected parties of the termination of the Local Joint Restoration Plan. </w:t>
      </w:r>
      <w:ins w:id="520" w:author="Johnson (ESO), Antony" w:date="2023-04-24T20:18:00Z">
        <w:r w:rsidR="00303F46">
          <w:t xml:space="preserve">  In the case of a Distribution Restoration Zone Plan and where there is good reason, the Network Operator may choose to terminate operation in accordance with the Distribution Restoration Zone Plan and manage restoration of that part of the Distribution S</w:t>
        </w:r>
        <w:r w:rsidR="00FD458D">
          <w:t>ystem</w:t>
        </w:r>
        <w:r w:rsidR="00303F46">
          <w:t xml:space="preserve"> without the bounds of the Distribution Restoration Zone Plan.  </w:t>
        </w:r>
      </w:ins>
      <w:ins w:id="521" w:author="Johnson (ESO), Antony" w:date="2023-04-24T20:19:00Z">
        <w:r w:rsidR="00FD458D">
          <w:t>T</w:t>
        </w:r>
      </w:ins>
      <w:ins w:id="522" w:author="Johnson (ESO), Antony" w:date="2023-04-24T20:18:00Z">
        <w:r w:rsidR="00303F46">
          <w:t>he relevant Network Operator</w:t>
        </w:r>
      </w:ins>
      <w:ins w:id="523" w:author="Johnson (ESO), Antony" w:date="2023-04-24T20:19:00Z">
        <w:r w:rsidR="007A57B4">
          <w:t xml:space="preserve"> shall notify</w:t>
        </w:r>
      </w:ins>
      <w:ins w:id="524" w:author="Johnson (ESO), Antony" w:date="2023-04-24T20:18:00Z">
        <w:r w:rsidR="00303F46">
          <w:t xml:space="preserve"> </w:t>
        </w:r>
      </w:ins>
      <w:ins w:id="525" w:author="Johnson (ESO), Antony" w:date="2023-04-24T20:19:00Z">
        <w:r w:rsidR="00FD458D">
          <w:t>NG</w:t>
        </w:r>
        <w:r w:rsidR="00DA642C">
          <w:t xml:space="preserve">ESO, </w:t>
        </w:r>
      </w:ins>
      <w:ins w:id="526" w:author="Johnson (ESO), Antony" w:date="2023-04-24T20:18:00Z">
        <w:r w:rsidR="00303F46">
          <w:t xml:space="preserve">relevant </w:t>
        </w:r>
        <w:r w:rsidR="00303F46" w:rsidRPr="00CC3FAC">
          <w:t>onshore</w:t>
        </w:r>
        <w:r w:rsidR="00303F46">
          <w:t xml:space="preserve"> TO and any other affected parties of the termination of the Distribution Restoration Zone Plan</w:t>
        </w:r>
      </w:ins>
      <w:ins w:id="527" w:author="Johnson (ESO), Antony" w:date="2023-04-24T20:20:00Z">
        <w:r w:rsidR="007A57B4">
          <w:t>.</w:t>
        </w:r>
      </w:ins>
    </w:p>
    <w:p w14:paraId="60C54ACD" w14:textId="0ABDA417" w:rsidR="00BB764D" w:rsidRDefault="00BB764D">
      <w:pPr>
        <w:pStyle w:val="Heading3"/>
        <w:keepLines/>
        <w:widowControl/>
        <w:ind w:left="709" w:hanging="709"/>
        <w:pPrChange w:id="528" w:author="Johnson (ESO), Antony" w:date="2023-04-26T17:41:00Z">
          <w:pPr>
            <w:pStyle w:val="Heading3"/>
            <w:keepLines/>
            <w:widowControl/>
          </w:pPr>
        </w:pPrChange>
      </w:pPr>
      <w:r>
        <w:t xml:space="preserve">At any time during the implementation of the Local Joint Restoration Plan </w:t>
      </w:r>
      <w:ins w:id="529" w:author="Johnson (ESO), Antony" w:date="2023-04-24T20:25:00Z">
        <w:r w:rsidR="000155D1">
          <w:t>or Dis</w:t>
        </w:r>
        <w:r w:rsidR="00935E43">
          <w:t xml:space="preserve">tribution Restoration Zone Plan </w:t>
        </w:r>
      </w:ins>
      <w:r>
        <w:t>and where there is good reason, the</w:t>
      </w:r>
      <w:r w:rsidR="00D570E2">
        <w:t xml:space="preserve"> </w:t>
      </w:r>
      <w:r w:rsidR="00D570E2" w:rsidRPr="00CC3FAC">
        <w:t>onshore</w:t>
      </w:r>
      <w:r>
        <w:t xml:space="preserve"> TO may choose to terminate operation in accordance with the Local Joint Restoration Plan</w:t>
      </w:r>
      <w:ins w:id="530" w:author="Johnson (ESO), Antony" w:date="2023-04-24T20:25:00Z">
        <w:r w:rsidR="008339D4">
          <w:t xml:space="preserve"> or (where relevant) Distribution Restoration Zone Plan having </w:t>
        </w:r>
      </w:ins>
      <w:ins w:id="531" w:author="Johnson (ESO), Antony" w:date="2023-04-24T20:26:00Z">
        <w:r w:rsidR="008339D4">
          <w:t>liaised</w:t>
        </w:r>
      </w:ins>
      <w:ins w:id="532" w:author="Johnson (ESO), Antony" w:date="2023-04-24T20:25:00Z">
        <w:r w:rsidR="008339D4">
          <w:t xml:space="preserve"> </w:t>
        </w:r>
      </w:ins>
      <w:ins w:id="533" w:author="Johnson (ESO), Antony" w:date="2023-04-24T20:26:00Z">
        <w:r w:rsidR="008339D4">
          <w:t>with</w:t>
        </w:r>
      </w:ins>
      <w:ins w:id="534" w:author="Johnson (ESO), Antony" w:date="2023-04-24T20:25:00Z">
        <w:r w:rsidR="008339D4">
          <w:t xml:space="preserve"> the relevant Network Operator</w:t>
        </w:r>
      </w:ins>
      <w:r>
        <w:t xml:space="preserve">. The </w:t>
      </w:r>
      <w:del w:id="535" w:author="Johnson (ESO), Antony" w:date="2023-04-25T16:46:00Z">
        <w:r w:rsidR="00D570E2" w:rsidRPr="00CC3FAC" w:rsidDel="00EB2E70">
          <w:delText>onshore</w:delText>
        </w:r>
        <w:r w:rsidR="00D570E2" w:rsidDel="00EB2E70">
          <w:delText xml:space="preserve"> </w:delText>
        </w:r>
      </w:del>
      <w:r>
        <w:t>TO will advise NGE</w:t>
      </w:r>
      <w:r w:rsidR="00155439">
        <w:t>SO</w:t>
      </w:r>
      <w:r>
        <w:t xml:space="preserve"> of the termination of the Local Joint Restoration Plan</w:t>
      </w:r>
      <w:ins w:id="536" w:author="Johnson (ESO), Antony" w:date="2023-04-24T20:27:00Z">
        <w:r w:rsidR="006E40B6">
          <w:t xml:space="preserve"> or termination of the Distribution Restoration Zone Plan having held discussions with both the relevant Network Operator and NGESO</w:t>
        </w:r>
      </w:ins>
      <w:r>
        <w:t xml:space="preserve">. </w:t>
      </w:r>
      <w:ins w:id="537" w:author="Johnson (ESO), Antony" w:date="2023-04-24T20:28:00Z">
        <w:r w:rsidR="00BC5595">
          <w:t xml:space="preserve"> </w:t>
        </w:r>
      </w:ins>
      <w:r>
        <w:t xml:space="preserve">Operation and restoration of that part of the </w:t>
      </w:r>
      <w:r w:rsidR="00E0112F">
        <w:t>National Electricity</w:t>
      </w:r>
      <w:del w:id="538" w:author="Johnson (ESO), Antony" w:date="2023-04-24T20:28:00Z">
        <w:r w:rsidR="00E0112F" w:rsidDel="00BC5595">
          <w:delText xml:space="preserve"> </w:delText>
        </w:r>
      </w:del>
      <w:r>
        <w:t xml:space="preserve"> Transmission System will return to NGE</w:t>
      </w:r>
      <w:r w:rsidR="00155439">
        <w:t>SO</w:t>
      </w:r>
      <w:r>
        <w:t>. NGE</w:t>
      </w:r>
      <w:r w:rsidR="00155439">
        <w:t>SO</w:t>
      </w:r>
      <w:r>
        <w:t xml:space="preserve"> shall notify the relevant affected parties of the termination of the Plan.</w:t>
      </w:r>
    </w:p>
    <w:p w14:paraId="0BD388EC" w14:textId="1FE75735" w:rsidR="00BB764D" w:rsidRDefault="00BB764D">
      <w:pPr>
        <w:pStyle w:val="Heading3"/>
        <w:keepLines/>
        <w:widowControl/>
        <w:spacing w:after="240"/>
        <w:ind w:left="709" w:hanging="709"/>
        <w:pPrChange w:id="539" w:author="Johnson (ESO), Antony" w:date="2023-04-26T17:41:00Z">
          <w:pPr>
            <w:pStyle w:val="Heading3"/>
            <w:keepLines/>
            <w:widowControl/>
            <w:spacing w:after="240"/>
          </w:pPr>
        </w:pPrChange>
      </w:pPr>
      <w:r>
        <w:t xml:space="preserve">The </w:t>
      </w:r>
      <w:r w:rsidR="00D570E2" w:rsidRPr="00CC3FAC">
        <w:t>onshore</w:t>
      </w:r>
      <w:r w:rsidR="00D570E2">
        <w:t xml:space="preserve"> </w:t>
      </w:r>
      <w:r>
        <w:t>TO shall keep NGE</w:t>
      </w:r>
      <w:r w:rsidR="00155439">
        <w:t>SO</w:t>
      </w:r>
      <w:r>
        <w:t xml:space="preserve"> informed of progress in establishing the Power Island(s). At any time during establishing Power Islands the </w:t>
      </w:r>
      <w:r w:rsidR="00D570E2" w:rsidRPr="00CC3FAC">
        <w:t>onshore</w:t>
      </w:r>
      <w:r w:rsidR="00D570E2">
        <w:t xml:space="preserve"> </w:t>
      </w:r>
      <w:r>
        <w:t>TO shall inform NGE</w:t>
      </w:r>
      <w:r w:rsidR="00155439">
        <w:t>SO</w:t>
      </w:r>
      <w:r>
        <w:t xml:space="preserve"> if further resources become</w:t>
      </w:r>
      <w:del w:id="540" w:author="Johnson (ESO), Antony" w:date="2023-04-24T20:28:00Z">
        <w:r w:rsidDel="009A153C">
          <w:delText>s</w:delText>
        </w:r>
      </w:del>
      <w:r>
        <w:t xml:space="preserve"> available, such that additional Power Islands can be established in accordance with the relevant Local Joint Restoration Plan</w:t>
      </w:r>
      <w:ins w:id="541" w:author="Johnson (ESO), Antony" w:date="2023-04-24T20:29:00Z">
        <w:r w:rsidR="009A153C">
          <w:t xml:space="preserve"> or Distribution Restoration Zone Plan</w:t>
        </w:r>
      </w:ins>
      <w:r>
        <w:t>. NGE</w:t>
      </w:r>
      <w:r w:rsidR="00155439">
        <w:t>SO</w:t>
      </w:r>
      <w:r>
        <w:t xml:space="preserve"> and the </w:t>
      </w:r>
      <w:r w:rsidR="00D570E2" w:rsidRPr="00CC3FAC">
        <w:t>onshore</w:t>
      </w:r>
      <w:r w:rsidR="00D570E2">
        <w:t xml:space="preserve"> </w:t>
      </w:r>
      <w:r>
        <w:t>TO shall decide if and when additional Local Joint Restoration Plans should be invoked.</w:t>
      </w:r>
      <w:ins w:id="542" w:author="Johnson (ESO), Antony" w:date="2023-04-24T20:29:00Z">
        <w:r w:rsidR="00896191">
          <w:t xml:space="preserve">  In the case of Distribution Restoration Zones, NGESO, relevant Network Operators and TO’s shall decide if and when additional Distribution Restoration Zones shall be invoked.</w:t>
        </w:r>
      </w:ins>
    </w:p>
    <w:p w14:paraId="4D386F2B" w14:textId="77777777" w:rsidR="00BB764D" w:rsidRPr="001A25CC" w:rsidRDefault="00BB764D" w:rsidP="00E17D59">
      <w:pPr>
        <w:pStyle w:val="Heading3"/>
        <w:keepLines/>
        <w:widowControl/>
        <w:rPr>
          <w:b/>
        </w:rPr>
      </w:pPr>
      <w:r w:rsidRPr="001A25CC">
        <w:rPr>
          <w:b/>
        </w:rPr>
        <w:t>Interconnection of Power Islands</w:t>
      </w:r>
    </w:p>
    <w:p w14:paraId="090DAF9F" w14:textId="77777777" w:rsidR="00BB764D" w:rsidRDefault="00BB764D" w:rsidP="00E17D59">
      <w:pPr>
        <w:keepNext/>
        <w:keepLines/>
        <w:widowControl/>
      </w:pPr>
    </w:p>
    <w:p w14:paraId="6D1728EC" w14:textId="6110A81A" w:rsidR="00BB764D" w:rsidRDefault="00BB764D" w:rsidP="00E17D59">
      <w:pPr>
        <w:pStyle w:val="Heading4"/>
        <w:keepLines/>
        <w:widowControl/>
        <w:ind w:left="851" w:hanging="851"/>
        <w:jc w:val="both"/>
      </w:pPr>
      <w:r>
        <w:t>NGE</w:t>
      </w:r>
      <w:r w:rsidR="00155439">
        <w:t>SO</w:t>
      </w:r>
      <w:r>
        <w:t xml:space="preserve"> shall agree with the </w:t>
      </w:r>
      <w:del w:id="543" w:author="Johnson (ESO), Antony" w:date="2023-04-25T14:41:00Z">
        <w:r w:rsidR="005C6E6D" w:rsidRPr="00D570E2" w:rsidDel="003B3A03">
          <w:delText xml:space="preserve">onshore </w:delText>
        </w:r>
      </w:del>
      <w:r w:rsidRPr="00D570E2">
        <w:t>T</w:t>
      </w:r>
      <w:r>
        <w:t>O to the interconnection of any Power Islands which are not expressly allowed for in a Local Joint Restoration Plan</w:t>
      </w:r>
      <w:ins w:id="544" w:author="Johnson (ESO), Antony" w:date="2023-04-25T14:40:00Z">
        <w:r w:rsidR="00BE1FFB">
          <w:t xml:space="preserve"> or Distribution Restoration Zone </w:t>
        </w:r>
        <w:r w:rsidR="00E76FDD">
          <w:t>Plan</w:t>
        </w:r>
      </w:ins>
      <w:r>
        <w:t xml:space="preserve">. Local Joint Restoration Plan operation </w:t>
      </w:r>
      <w:ins w:id="545" w:author="Johnson (ESO), Antony" w:date="2023-04-25T14:43:00Z">
        <w:r w:rsidR="00F07EA5">
          <w:t>and Distribution Res</w:t>
        </w:r>
      </w:ins>
      <w:ins w:id="546" w:author="Johnson (ESO), Antony" w:date="2023-04-25T14:44:00Z">
        <w:r w:rsidR="00C556C0">
          <w:t xml:space="preserve">toration Zone Plan operation </w:t>
        </w:r>
      </w:ins>
      <w:r>
        <w:t>shall terminate at this point and NGE</w:t>
      </w:r>
      <w:r w:rsidR="00155439">
        <w:t>SO</w:t>
      </w:r>
      <w:r>
        <w:t xml:space="preserve"> shall take back control of that part of the TO’s Transmission System formed from the interconnected Power Islands</w:t>
      </w:r>
      <w:ins w:id="547" w:author="Johnson (ESO), Antony" w:date="2023-04-25T14:44:00Z">
        <w:r w:rsidR="00C556C0">
          <w:t xml:space="preserve"> irrespective of whether they were formed by a </w:t>
        </w:r>
        <w:r w:rsidR="00665286">
          <w:t>Local Joint Restoration Plan or Distr</w:t>
        </w:r>
      </w:ins>
      <w:ins w:id="548" w:author="Johnson (ESO), Antony" w:date="2023-04-25T14:45:00Z">
        <w:r w:rsidR="00665286">
          <w:t>ibution Restoration Zone Plan</w:t>
        </w:r>
      </w:ins>
      <w:r>
        <w:t xml:space="preserve">. </w:t>
      </w:r>
      <w:del w:id="549" w:author="Johnson (ESO), Antony" w:date="2023-04-25T14:45:00Z">
        <w:r w:rsidR="00D570E2" w:rsidDel="009D44FD">
          <w:delText xml:space="preserve">Onshore </w:delText>
        </w:r>
      </w:del>
      <w:r>
        <w:t>TOs shall not operate a Power Island that</w:t>
      </w:r>
      <w:r w:rsidR="001C6B71">
        <w:t xml:space="preserve"> contains part of more than one</w:t>
      </w:r>
      <w:r w:rsidR="005C6E6D">
        <w:t xml:space="preserve"> </w:t>
      </w:r>
      <w:r>
        <w:t>TO’s Transmission System</w:t>
      </w:r>
      <w:r w:rsidR="00314AC6">
        <w:t xml:space="preserve"> unless</w:t>
      </w:r>
      <w:r w:rsidR="007668CE">
        <w:t xml:space="preserve"> through a prescribed Local Joint Restoration Plan</w:t>
      </w:r>
      <w:r w:rsidR="00314AC6">
        <w:t xml:space="preserve"> Annex</w:t>
      </w:r>
      <w:r>
        <w:t>.</w:t>
      </w:r>
    </w:p>
    <w:p w14:paraId="2C89CE7C" w14:textId="0366F938" w:rsidR="00BB764D" w:rsidRDefault="00BB764D" w:rsidP="00E17D59">
      <w:pPr>
        <w:pStyle w:val="Heading4"/>
        <w:keepLines/>
        <w:widowControl/>
        <w:ind w:left="851" w:hanging="851"/>
        <w:jc w:val="both"/>
      </w:pPr>
      <w:r>
        <w:lastRenderedPageBreak/>
        <w:t>NGE</w:t>
      </w:r>
      <w:r w:rsidR="00155439">
        <w:t>SO</w:t>
      </w:r>
      <w:r>
        <w:t xml:space="preserve"> shall coordinate the interconnection of sub-systems</w:t>
      </w:r>
      <w:r w:rsidR="007A4814">
        <w:t xml:space="preserve"> </w:t>
      </w:r>
      <w:del w:id="550" w:author="Johnson (ESO), Antony" w:date="2023-04-25T14:46:00Z">
        <w:r w:rsidR="007A4814" w:rsidRPr="00CC3FAC" w:rsidDel="001F6770">
          <w:delText>including offshore transmission networks</w:delText>
        </w:r>
        <w:r w:rsidRPr="00CC3FAC" w:rsidDel="001F6770">
          <w:delText>,</w:delText>
        </w:r>
        <w:r w:rsidDel="001F6770">
          <w:delText xml:space="preserve"> </w:delText>
        </w:r>
      </w:del>
      <w:r>
        <w:t xml:space="preserve">created from the interconnection of Power Islands </w:t>
      </w:r>
      <w:del w:id="551" w:author="Johnson (ESO), Antony" w:date="2023-04-25T14:47:00Z">
        <w:r w:rsidDel="00992B0C">
          <w:delText xml:space="preserve">(or multiple Power Islands as allowed for in the Local Joint Restoration Plan), </w:delText>
        </w:r>
      </w:del>
      <w:ins w:id="552" w:author="Johnson (ESO), Antony" w:date="2023-04-25T14:47:00Z">
        <w:r w:rsidR="00992B0C">
          <w:t xml:space="preserve">irrespective of whether they </w:t>
        </w:r>
        <w:r w:rsidR="00B9455C">
          <w:t xml:space="preserve">were </w:t>
        </w:r>
      </w:ins>
      <w:ins w:id="553" w:author="Johnson (ESO), Antony" w:date="2023-04-25T14:48:00Z">
        <w:r w:rsidR="00B9455C">
          <w:t xml:space="preserve">formed from a Local Joint Restoration Plan or Distribution Restoration Zone Plan </w:t>
        </w:r>
      </w:ins>
      <w:r>
        <w:t xml:space="preserve">to form an integrated System. The completion of the integration of sub-systems shall eventually re-establish </w:t>
      </w:r>
      <w:r w:rsidR="007668CE">
        <w:t>the TO’s</w:t>
      </w:r>
      <w:r>
        <w:t xml:space="preserve"> Transmission System or the re-connection of the relevant part of the TO’s Transmission System, completing </w:t>
      </w:r>
      <w:ins w:id="554" w:author="Johnson (ESO), Antony" w:date="2023-04-25T14:48:00Z">
        <w:r w:rsidR="00B9455C">
          <w:t>System Restoration</w:t>
        </w:r>
      </w:ins>
      <w:del w:id="555" w:author="Johnson (ESO), Antony" w:date="2023-04-25T14:48:00Z">
        <w:r w:rsidDel="00B9455C">
          <w:delText>Black Start</w:delText>
        </w:r>
      </w:del>
      <w:r>
        <w:t>.</w:t>
      </w:r>
    </w:p>
    <w:p w14:paraId="3DC3427D" w14:textId="4A3E8BD1" w:rsidR="00BB764D" w:rsidRDefault="00BB764D" w:rsidP="00E17D59">
      <w:pPr>
        <w:pStyle w:val="Heading4"/>
        <w:keepLines/>
        <w:widowControl/>
        <w:ind w:left="851" w:hanging="851"/>
        <w:jc w:val="both"/>
      </w:pPr>
      <w:r>
        <w:t>At any point during the connection of Power Islands or management of sub-systems, NGE</w:t>
      </w:r>
      <w:r w:rsidR="00155439">
        <w:t>SO</w:t>
      </w:r>
      <w:r>
        <w:t xml:space="preserve"> may request the </w:t>
      </w:r>
      <w:del w:id="556" w:author="Johnson (ESO), Antony" w:date="2023-04-25T14:50:00Z">
        <w:r w:rsidR="007A4814" w:rsidRPr="00CC3FAC" w:rsidDel="00C7745C">
          <w:delText>onshore</w:delText>
        </w:r>
        <w:r w:rsidR="007A4814" w:rsidDel="00C7745C">
          <w:delText xml:space="preserve"> </w:delText>
        </w:r>
      </w:del>
      <w:r>
        <w:t xml:space="preserve">TO to resume Local Joint Restoration Plan operation of part of that </w:t>
      </w:r>
      <w:r w:rsidR="005C6E6D" w:rsidRPr="007A4814">
        <w:t xml:space="preserve">onshore </w:t>
      </w:r>
      <w:r w:rsidRPr="007A4814">
        <w:t>T</w:t>
      </w:r>
      <w:r>
        <w:t>O’s Transmission System, providing its operation would still remain within the bounds of an applicable Local Joint Restoration Plan</w:t>
      </w:r>
      <w:r w:rsidR="007A4814">
        <w:t xml:space="preserve"> </w:t>
      </w:r>
      <w:r w:rsidR="007A4814" w:rsidRPr="00CC3FAC">
        <w:t>and would not include more than one TO’s Transmission System</w:t>
      </w:r>
      <w:r w:rsidR="00314AC6">
        <w:t xml:space="preserve"> unless</w:t>
      </w:r>
      <w:r w:rsidR="007668CE">
        <w:t xml:space="preserve"> through a prescribed Local Joint Restoration Plan </w:t>
      </w:r>
      <w:r w:rsidR="00314AC6">
        <w:t>Annex</w:t>
      </w:r>
      <w:r w:rsidR="007A4814" w:rsidRPr="00CC3FAC">
        <w:t>.</w:t>
      </w:r>
      <w:r w:rsidR="007A4814">
        <w:t xml:space="preserve">  </w:t>
      </w:r>
      <w:ins w:id="557" w:author="Johnson (ESO), Antony" w:date="2023-04-25T14:54:00Z">
        <w:r w:rsidR="00C27313">
          <w:t xml:space="preserve">Equally at any point during the connection of Power Islands or management of sub-systems, NGESO may request a Network Operator to resume Distribution Restoration Zone Plan operation of part of restoration of the </w:t>
        </w:r>
        <w:r w:rsidR="00C27313" w:rsidRPr="007A4814">
          <w:t>onshore T</w:t>
        </w:r>
        <w:r w:rsidR="00C27313">
          <w:t xml:space="preserve">O’s Transmission System, providing its operation would still remain within the bounds of an applicable Distribution Restoration Zone Plan </w:t>
        </w:r>
        <w:r w:rsidR="00C27313" w:rsidRPr="00CC3FAC">
          <w:t xml:space="preserve">and would not include more than one </w:t>
        </w:r>
        <w:r w:rsidR="00C27313">
          <w:t xml:space="preserve">Distribution System </w:t>
        </w:r>
        <w:r w:rsidR="00C27313" w:rsidRPr="00B40A61">
          <w:t xml:space="preserve">unless </w:t>
        </w:r>
      </w:ins>
      <w:ins w:id="558" w:author="Johnson (ESO), Antony" w:date="2023-04-25T14:55:00Z">
        <w:r w:rsidR="00A73CC3">
          <w:t>specifically</w:t>
        </w:r>
      </w:ins>
      <w:ins w:id="559" w:author="Johnson (ESO), Antony" w:date="2023-04-25T14:54:00Z">
        <w:r w:rsidR="00C27313">
          <w:t xml:space="preserve"> prescribed </w:t>
        </w:r>
      </w:ins>
      <w:ins w:id="560" w:author="Johnson (ESO), Antony" w:date="2023-04-25T14:55:00Z">
        <w:r w:rsidR="00A73CC3">
          <w:t xml:space="preserve">by a </w:t>
        </w:r>
      </w:ins>
      <w:ins w:id="561" w:author="Johnson (ESO), Antony" w:date="2023-04-25T14:54:00Z">
        <w:r w:rsidR="00C27313">
          <w:t>Distribution Restoration Zone Plan</w:t>
        </w:r>
      </w:ins>
      <w:ins w:id="562" w:author="Johnson (ESO), Antony" w:date="2023-04-25T14:55:00Z">
        <w:r w:rsidR="00A73CC3">
          <w:t>.</w:t>
        </w:r>
      </w:ins>
      <w:ins w:id="563" w:author="Johnson (ESO), Antony" w:date="2023-04-25T14:54:00Z">
        <w:r w:rsidR="00C27313">
          <w:t xml:space="preserve">   </w:t>
        </w:r>
      </w:ins>
      <w:r w:rsidR="007A4814">
        <w:t xml:space="preserve">                                      </w:t>
      </w:r>
    </w:p>
    <w:p w14:paraId="06DA8E47" w14:textId="2E944319" w:rsidR="00BB764D" w:rsidRDefault="00BB764D" w:rsidP="00E17D59">
      <w:pPr>
        <w:pStyle w:val="Heading3"/>
        <w:keepLines/>
        <w:widowControl/>
        <w:rPr>
          <w:b/>
        </w:rPr>
      </w:pPr>
      <w:r>
        <w:rPr>
          <w:b/>
        </w:rPr>
        <w:t xml:space="preserve">Completion of </w:t>
      </w:r>
      <w:ins w:id="564" w:author="Johnson (ESO), Antony" w:date="2023-04-25T14:51:00Z">
        <w:r w:rsidR="00DF59BF">
          <w:rPr>
            <w:b/>
          </w:rPr>
          <w:t>System Restoration</w:t>
        </w:r>
      </w:ins>
      <w:del w:id="565" w:author="Johnson (ESO), Antony" w:date="2023-04-25T14:51:00Z">
        <w:r w:rsidDel="00DF59BF">
          <w:rPr>
            <w:b/>
          </w:rPr>
          <w:delText>Black Start</w:delText>
        </w:r>
      </w:del>
    </w:p>
    <w:p w14:paraId="0990FD9B" w14:textId="77777777" w:rsidR="00BB764D" w:rsidRDefault="00BB764D" w:rsidP="00E17D59">
      <w:pPr>
        <w:keepNext/>
        <w:keepLines/>
        <w:widowControl/>
        <w:rPr>
          <w:sz w:val="22"/>
        </w:rPr>
      </w:pPr>
      <w:r>
        <w:rPr>
          <w:sz w:val="22"/>
        </w:rPr>
        <w:t xml:space="preserve">  </w:t>
      </w:r>
    </w:p>
    <w:p w14:paraId="1A5DE58C" w14:textId="54743320" w:rsidR="00BB764D" w:rsidRDefault="00BB764D" w:rsidP="00E17D59">
      <w:pPr>
        <w:pStyle w:val="Heading4"/>
        <w:keepLines/>
        <w:widowControl/>
        <w:ind w:left="851" w:hanging="851"/>
      </w:pPr>
      <w:r>
        <w:t xml:space="preserve">When the </w:t>
      </w:r>
      <w:ins w:id="566" w:author="Johnson (ESO), Antony" w:date="2023-04-25T14:51:00Z">
        <w:r w:rsidR="00DF59BF">
          <w:t>System Restoration</w:t>
        </w:r>
      </w:ins>
      <w:del w:id="567" w:author="Johnson (ESO), Antony" w:date="2023-04-25T14:51:00Z">
        <w:r w:rsidDel="00DF59BF">
          <w:delText>Black Start</w:delText>
        </w:r>
      </w:del>
      <w:r>
        <w:t xml:space="preserve"> is complete</w:t>
      </w:r>
      <w:ins w:id="568" w:author="Johnson (ESO), Antony" w:date="2023-04-25T14:51:00Z">
        <w:r w:rsidR="00DF59BF">
          <w:t>,</w:t>
        </w:r>
      </w:ins>
      <w:r>
        <w:t xml:space="preserve"> NGE</w:t>
      </w:r>
      <w:r w:rsidR="00155439">
        <w:t>SO</w:t>
      </w:r>
      <w:r>
        <w:t xml:space="preserve"> shall formally notify the </w:t>
      </w:r>
      <w:r w:rsidRPr="00CC3FAC">
        <w:t>TO</w:t>
      </w:r>
      <w:r w:rsidR="00CF6A69" w:rsidRPr="00CC3FAC">
        <w:t>s</w:t>
      </w:r>
      <w:r>
        <w:t xml:space="preserve"> and Users that </w:t>
      </w:r>
      <w:ins w:id="569" w:author="Johnson (ESO), Antony" w:date="2023-04-25T14:51:00Z">
        <w:r w:rsidR="00DF59BF">
          <w:t>System Restoration</w:t>
        </w:r>
      </w:ins>
      <w:del w:id="570" w:author="Johnson (ESO), Antony" w:date="2023-04-25T14:51:00Z">
        <w:r w:rsidDel="00DF59BF">
          <w:delText>the Black Start</w:delText>
        </w:r>
      </w:del>
      <w:r>
        <w:t xml:space="preserve"> is complete and normal operation has been resumed.</w:t>
      </w:r>
    </w:p>
    <w:p w14:paraId="1F3BF537" w14:textId="77777777" w:rsidR="007A4814" w:rsidRDefault="007A4814" w:rsidP="00E17D59">
      <w:pPr>
        <w:keepNext/>
        <w:keepLines/>
        <w:widowControl/>
        <w:rPr>
          <w:sz w:val="22"/>
        </w:rPr>
      </w:pPr>
    </w:p>
    <w:p w14:paraId="5A3B1226" w14:textId="77777777" w:rsidR="00BB764D" w:rsidRDefault="00BB764D" w:rsidP="00E17D59">
      <w:pPr>
        <w:pStyle w:val="Heading2"/>
        <w:keepLines/>
        <w:widowControl/>
      </w:pPr>
      <w:r>
        <w:t>Voice Communication Failure</w:t>
      </w:r>
    </w:p>
    <w:p w14:paraId="27342D79" w14:textId="3D02BDCC" w:rsidR="00BB5989" w:rsidRPr="00BB5989" w:rsidRDefault="00DF59BF">
      <w:pPr>
        <w:pStyle w:val="Heading3"/>
        <w:keepLines/>
        <w:ind w:left="709" w:hanging="709"/>
        <w:pPrChange w:id="571" w:author="Johnson (ESO), Antony" w:date="2023-04-26T17:41:00Z">
          <w:pPr>
            <w:pStyle w:val="Heading3"/>
            <w:keepLines/>
          </w:pPr>
        </w:pPrChange>
      </w:pPr>
      <w:ins w:id="572" w:author="Johnson (ESO), Antony" w:date="2023-04-25T14:51:00Z">
        <w:r>
          <w:t>I</w:t>
        </w:r>
      </w:ins>
      <w:r w:rsidR="00BB764D">
        <w:t>n the event of a total communication failure between the</w:t>
      </w:r>
      <w:r w:rsidR="00CF6A69">
        <w:t xml:space="preserve"> </w:t>
      </w:r>
      <w:del w:id="573" w:author="Johnson (ESO), Antony" w:date="2023-04-25T14:52:00Z">
        <w:r w:rsidR="00CF6A69" w:rsidRPr="00CC3FAC" w:rsidDel="00DF59BF">
          <w:delText>onshore</w:delText>
        </w:r>
        <w:r w:rsidR="00BB764D" w:rsidDel="00DF59BF">
          <w:delText xml:space="preserve"> </w:delText>
        </w:r>
      </w:del>
      <w:r w:rsidR="00BB764D">
        <w:t>TO and NGE</w:t>
      </w:r>
      <w:r w:rsidR="00155439">
        <w:t>SO</w:t>
      </w:r>
      <w:r w:rsidR="00BB764D">
        <w:t xml:space="preserve"> during </w:t>
      </w:r>
      <w:ins w:id="574" w:author="Johnson (ESO), Antony" w:date="2023-04-25T14:52:00Z">
        <w:r>
          <w:t xml:space="preserve">System Restoration </w:t>
        </w:r>
      </w:ins>
      <w:del w:id="575" w:author="Johnson (ESO), Antony" w:date="2023-04-25T14:52:00Z">
        <w:r w:rsidR="00BB764D" w:rsidDel="00DF59BF">
          <w:delText>Black Start</w:delText>
        </w:r>
      </w:del>
      <w:r w:rsidR="00BB764D">
        <w:t xml:space="preserve"> conditions</w:t>
      </w:r>
      <w:ins w:id="576" w:author="Johnson (ESO), Antony" w:date="2023-04-25T14:52:00Z">
        <w:r>
          <w:t>,</w:t>
        </w:r>
      </w:ins>
      <w:r w:rsidR="00BB764D">
        <w:t xml:space="preserve"> the </w:t>
      </w:r>
      <w:del w:id="577" w:author="Johnson (ESO), Antony" w:date="2023-04-25T14:52:00Z">
        <w:r w:rsidR="00CF6A69" w:rsidRPr="00CC3FAC" w:rsidDel="00DF59BF">
          <w:delText>onshore</w:delText>
        </w:r>
        <w:r w:rsidR="00CF6A69" w:rsidDel="00DF59BF">
          <w:delText xml:space="preserve"> </w:delText>
        </w:r>
      </w:del>
      <w:r w:rsidR="00BB764D">
        <w:t xml:space="preserve">TO </w:t>
      </w:r>
      <w:r w:rsidR="00BB5989">
        <w:t xml:space="preserve">where possible, </w:t>
      </w:r>
      <w:r w:rsidR="00BB764D">
        <w:t xml:space="preserve">may choose to invoke the </w:t>
      </w:r>
      <w:r w:rsidR="00CF6A69">
        <w:t>LJRP(s)</w:t>
      </w:r>
      <w:r w:rsidR="00BB764D">
        <w:t xml:space="preserve"> for its Transmission System and operate within </w:t>
      </w:r>
      <w:r w:rsidR="00CF6A69" w:rsidRPr="00CC3FAC">
        <w:t xml:space="preserve">those </w:t>
      </w:r>
      <w:r w:rsidR="00BB764D">
        <w:t>provisions</w:t>
      </w:r>
    </w:p>
    <w:p w14:paraId="17C1437E" w14:textId="326DA5E1" w:rsidR="00BB764D" w:rsidRDefault="00BB764D">
      <w:pPr>
        <w:pStyle w:val="Heading3"/>
        <w:keepLines/>
        <w:widowControl/>
        <w:ind w:left="709" w:hanging="709"/>
        <w:pPrChange w:id="578" w:author="Johnson (ESO), Antony" w:date="2023-04-26T17:41:00Z">
          <w:pPr>
            <w:pStyle w:val="Heading3"/>
            <w:keepLines/>
            <w:widowControl/>
          </w:pPr>
        </w:pPrChange>
      </w:pPr>
      <w:r>
        <w:t xml:space="preserve">Where voice communication failure is protracted, the </w:t>
      </w:r>
      <w:del w:id="579" w:author="Johnson (ESO), Antony" w:date="2023-04-25T14:57:00Z">
        <w:r w:rsidR="00CF6A69" w:rsidRPr="00CC3FAC" w:rsidDel="009B3F4C">
          <w:delText>onshore</w:delText>
        </w:r>
        <w:r w:rsidR="00CF6A69" w:rsidDel="009B3F4C">
          <w:delText xml:space="preserve"> </w:delText>
        </w:r>
      </w:del>
      <w:r>
        <w:t>TO</w:t>
      </w:r>
      <w:r w:rsidR="00BB5989">
        <w:t>, where possible</w:t>
      </w:r>
      <w:r>
        <w:t xml:space="preserve"> may consider the interconnection of established Power Islands as allowed for in the Local Joint Restoration Plan(s)</w:t>
      </w:r>
      <w:ins w:id="580" w:author="Johnson (ESO), Antony" w:date="2023-04-25T14:58:00Z">
        <w:r w:rsidR="007A6FA1">
          <w:t xml:space="preserve"> or </w:t>
        </w:r>
      </w:ins>
      <w:ins w:id="581" w:author="Johnson (ESO), Antony" w:date="2023-04-25T14:59:00Z">
        <w:r w:rsidR="004D6C66">
          <w:t>Network Operators in the case of Distri</w:t>
        </w:r>
        <w:r w:rsidR="003D4856">
          <w:t>bution Restoration Zone Pans</w:t>
        </w:r>
      </w:ins>
      <w:r>
        <w:t>.</w:t>
      </w:r>
    </w:p>
    <w:p w14:paraId="6C46E5A7" w14:textId="127CF61F" w:rsidR="00BB764D" w:rsidRDefault="00BB764D">
      <w:pPr>
        <w:pStyle w:val="Heading3"/>
        <w:keepLines/>
        <w:widowControl/>
        <w:ind w:left="709" w:hanging="709"/>
        <w:pPrChange w:id="582" w:author="Johnson (ESO), Antony" w:date="2023-04-26T17:41:00Z">
          <w:pPr>
            <w:pStyle w:val="Heading3"/>
            <w:keepLines/>
            <w:widowControl/>
          </w:pPr>
        </w:pPrChange>
      </w:pPr>
      <w:r>
        <w:t xml:space="preserve">The </w:t>
      </w:r>
      <w:del w:id="583" w:author="Johnson (ESO), Antony" w:date="2023-04-25T14:59:00Z">
        <w:r w:rsidR="00CF6A69" w:rsidRPr="00CC3FAC" w:rsidDel="003D4856">
          <w:delText>onshore</w:delText>
        </w:r>
        <w:r w:rsidR="00CF6A69" w:rsidDel="003D4856">
          <w:delText xml:space="preserve"> </w:delText>
        </w:r>
      </w:del>
      <w:r>
        <w:t>TO must seek to inform NGE</w:t>
      </w:r>
      <w:r w:rsidR="00155439">
        <w:t>SO</w:t>
      </w:r>
      <w:r>
        <w:t xml:space="preserve"> as soon as reasonably practicable of all actions they have taken and the status of the restoration after communication is re-established.</w:t>
      </w:r>
    </w:p>
    <w:p w14:paraId="76E5304D" w14:textId="77777777" w:rsidR="00BB764D" w:rsidRDefault="00BB764D" w:rsidP="00E17D59">
      <w:pPr>
        <w:keepNext/>
        <w:keepLines/>
        <w:widowControl/>
      </w:pPr>
    </w:p>
    <w:p w14:paraId="517AE4E5" w14:textId="5D103398" w:rsidR="00BB764D" w:rsidRDefault="003D4856" w:rsidP="00E17D59">
      <w:pPr>
        <w:pStyle w:val="Heading2"/>
        <w:keepLines/>
        <w:widowControl/>
      </w:pPr>
      <w:ins w:id="584" w:author="Johnson (ESO), Antony" w:date="2023-04-25T14:59:00Z">
        <w:r>
          <w:t>System Restoration</w:t>
        </w:r>
      </w:ins>
      <w:del w:id="585" w:author="Johnson (ESO), Antony" w:date="2023-04-25T14:59:00Z">
        <w:r w:rsidR="00BB764D" w:rsidDel="003D4856">
          <w:delText>Black Start</w:delText>
        </w:r>
      </w:del>
      <w:r w:rsidR="00BB764D">
        <w:t xml:space="preserve"> Training</w:t>
      </w:r>
    </w:p>
    <w:p w14:paraId="72AC06D2" w14:textId="5FB2F1D0" w:rsidR="00BB764D" w:rsidRDefault="00BB764D">
      <w:pPr>
        <w:pStyle w:val="Heading3"/>
        <w:keepLines/>
        <w:widowControl/>
        <w:ind w:left="709" w:hanging="709"/>
        <w:pPrChange w:id="586" w:author="Johnson (ESO), Antony" w:date="2023-04-26T17:41:00Z">
          <w:pPr>
            <w:pStyle w:val="Heading3"/>
            <w:keepLines/>
            <w:widowControl/>
          </w:pPr>
        </w:pPrChange>
      </w:pPr>
      <w:r>
        <w:t>NGE</w:t>
      </w:r>
      <w:r w:rsidR="00155439">
        <w:t>SO</w:t>
      </w:r>
      <w:r>
        <w:t xml:space="preserve"> shall carry out and make available appropriate and regular training for TO staff, to allow them to carry out their roles and responsibilities under a </w:t>
      </w:r>
      <w:ins w:id="587" w:author="Johnson (ESO), Antony" w:date="2023-04-25T14:59:00Z">
        <w:r w:rsidR="003D4856">
          <w:t>System Restoration</w:t>
        </w:r>
      </w:ins>
      <w:del w:id="588" w:author="Johnson (ESO), Antony" w:date="2023-04-25T14:59:00Z">
        <w:r w:rsidDel="003D4856">
          <w:delText>Black Start</w:delText>
        </w:r>
      </w:del>
      <w:r>
        <w:t xml:space="preserve"> condition. The TO shall make available appropriately skilled personnel to complete the prescribed </w:t>
      </w:r>
      <w:ins w:id="589" w:author="Johnson (ESO), Antony" w:date="2023-04-25T15:00:00Z">
        <w:r w:rsidR="003D4856">
          <w:t>System Restoration</w:t>
        </w:r>
      </w:ins>
      <w:del w:id="590" w:author="Johnson (ESO), Antony" w:date="2023-04-25T15:00:00Z">
        <w:r w:rsidDel="003D4856">
          <w:delText>Black Start</w:delText>
        </w:r>
      </w:del>
      <w:r>
        <w:t xml:space="preserve"> training. </w:t>
      </w:r>
      <w:ins w:id="591" w:author="Johnson (ESO), Antony" w:date="2023-04-25T15:00:00Z">
        <w:r w:rsidR="003D4856">
          <w:t xml:space="preserve">Training </w:t>
        </w:r>
        <w:r w:rsidR="00333FE0">
          <w:t>and Assurance shall also be undertaken as provided for in Grid Code OC5.7</w:t>
        </w:r>
      </w:ins>
      <w:ins w:id="592" w:author="Johnson (ESO), Antony" w:date="2023-04-25T15:01:00Z">
        <w:r w:rsidR="001B5EA9">
          <w:t xml:space="preserve"> </w:t>
        </w:r>
      </w:ins>
      <w:ins w:id="593" w:author="Johnson (ESO), Antony" w:date="2023-04-25T15:02:00Z">
        <w:r w:rsidR="00684B86">
          <w:t>in particular OC5.7.4</w:t>
        </w:r>
        <w:r w:rsidR="00FD3655">
          <w:t>.</w:t>
        </w:r>
      </w:ins>
      <w:ins w:id="594" w:author="Johnson (ESO), Antony" w:date="2023-04-25T15:03:00Z">
        <w:r w:rsidR="00FD3655">
          <w:t xml:space="preserve">  In addition</w:t>
        </w:r>
        <w:r w:rsidR="00103B8D">
          <w:t>,</w:t>
        </w:r>
        <w:r w:rsidR="00FD3655">
          <w:t xml:space="preserve"> training and regular exercises shall be undertaken</w:t>
        </w:r>
        <w:r w:rsidR="00103B8D">
          <w:t xml:space="preserve"> in accordance with the requirements of </w:t>
        </w:r>
      </w:ins>
      <w:ins w:id="595" w:author="Johnson (ESO), Antony" w:date="2023-04-25T15:05:00Z">
        <w:r w:rsidR="008C055C" w:rsidRPr="00AC5C31">
          <w:t>OC9.4</w:t>
        </w:r>
        <w:r w:rsidR="008C055C">
          <w:t>.7.6.2 of the Grid Code.</w:t>
        </w:r>
      </w:ins>
      <w:ins w:id="596" w:author="Johnson (ESO), Antony" w:date="2023-04-25T15:03:00Z">
        <w:r w:rsidR="00FD3655">
          <w:t xml:space="preserve"> </w:t>
        </w:r>
      </w:ins>
      <w:r>
        <w:t xml:space="preserve"> </w:t>
      </w:r>
    </w:p>
    <w:p w14:paraId="4C8E9A21" w14:textId="77777777" w:rsidR="00BB764D" w:rsidRDefault="00BB764D" w:rsidP="00E17D59">
      <w:pPr>
        <w:keepNext/>
        <w:keepLines/>
        <w:widowControl/>
        <w:jc w:val="both"/>
        <w:rPr>
          <w:sz w:val="24"/>
        </w:rPr>
      </w:pPr>
    </w:p>
    <w:p w14:paraId="15BBB6F0" w14:textId="09A68A19" w:rsidR="00BB764D" w:rsidRPr="008E3D22" w:rsidRDefault="008C055C" w:rsidP="00E17D59">
      <w:pPr>
        <w:pStyle w:val="Heading2"/>
        <w:keepLines/>
        <w:widowControl/>
        <w:jc w:val="both"/>
      </w:pPr>
      <w:ins w:id="597" w:author="Johnson (ESO), Antony" w:date="2023-04-25T15:05:00Z">
        <w:r>
          <w:t>System Restoration</w:t>
        </w:r>
      </w:ins>
      <w:del w:id="598" w:author="Johnson (ESO), Antony" w:date="2023-04-25T15:05:00Z">
        <w:r w:rsidR="00BB764D" w:rsidRPr="008E3D22" w:rsidDel="008C055C">
          <w:delText>Black Start</w:delText>
        </w:r>
      </w:del>
      <w:r w:rsidR="00BB764D" w:rsidRPr="008E3D22">
        <w:t xml:space="preserve"> Testing</w:t>
      </w:r>
    </w:p>
    <w:p w14:paraId="5D65CB95" w14:textId="77A3AE9F" w:rsidR="00BB764D" w:rsidRPr="008E3D22" w:rsidRDefault="00BB764D">
      <w:pPr>
        <w:pStyle w:val="Heading3"/>
        <w:keepLines/>
        <w:widowControl/>
        <w:ind w:left="709" w:hanging="709"/>
        <w:rPr>
          <w:sz w:val="22"/>
        </w:rPr>
        <w:pPrChange w:id="599" w:author="Johnson (ESO), Antony" w:date="2023-04-26T17:41:00Z">
          <w:pPr>
            <w:pStyle w:val="Heading3"/>
            <w:keepLines/>
            <w:widowControl/>
          </w:pPr>
        </w:pPrChange>
      </w:pPr>
      <w:r w:rsidRPr="008E3D22">
        <w:lastRenderedPageBreak/>
        <w:t>NGE</w:t>
      </w:r>
      <w:r w:rsidR="00155439">
        <w:t>SO</w:t>
      </w:r>
      <w:r w:rsidRPr="008E3D22">
        <w:t xml:space="preserve"> shall carry out </w:t>
      </w:r>
      <w:ins w:id="600" w:author="Johnson (ESO), Antony" w:date="2023-04-25T15:06:00Z">
        <w:r w:rsidR="00885D75">
          <w:t>System Restoration</w:t>
        </w:r>
      </w:ins>
      <w:del w:id="601" w:author="Johnson (ESO), Antony" w:date="2023-04-25T15:06:00Z">
        <w:r w:rsidRPr="008E3D22" w:rsidDel="00885D75">
          <w:delText>Black Start</w:delText>
        </w:r>
      </w:del>
      <w:r w:rsidRPr="008E3D22">
        <w:t xml:space="preserve"> and other related Tests on a routine basis. All </w:t>
      </w:r>
      <w:ins w:id="602" w:author="Johnson (ESO), Antony" w:date="2023-04-25T15:06:00Z">
        <w:r w:rsidR="00885D75">
          <w:t>System Restoration</w:t>
        </w:r>
      </w:ins>
      <w:del w:id="603" w:author="Johnson (ESO), Antony" w:date="2023-04-25T15:06:00Z">
        <w:r w:rsidRPr="008E3D22" w:rsidDel="00885D75">
          <w:delText>Black Start</w:delText>
        </w:r>
      </w:del>
      <w:r w:rsidRPr="008E3D22">
        <w:t xml:space="preserve"> or related Tests shall be carried out in accordance with the provision of STCP 08-3 Operational Tests and System Tests</w:t>
      </w:r>
      <w:ins w:id="604" w:author="Johnson (ESO), Antony" w:date="2023-04-25T15:06:00Z">
        <w:r w:rsidR="00885D75">
          <w:t xml:space="preserve"> in addition to the requirements of OC</w:t>
        </w:r>
        <w:r w:rsidR="002D3735">
          <w:t xml:space="preserve">5.7 of the Grid Code and </w:t>
        </w:r>
      </w:ins>
      <w:ins w:id="605" w:author="Johnson (ESO), Antony" w:date="2023-04-25T15:07:00Z">
        <w:r w:rsidR="00330A69" w:rsidRPr="00AC5C31">
          <w:t>OC9.4</w:t>
        </w:r>
        <w:r w:rsidR="00330A69">
          <w:t>.7.6.2</w:t>
        </w:r>
      </w:ins>
      <w:ins w:id="606" w:author="Johnson (ESO), Antony" w:date="2023-04-25T16:08:00Z">
        <w:r w:rsidR="00A2789B">
          <w:t xml:space="preserve"> of the Grid Code</w:t>
        </w:r>
      </w:ins>
      <w:r w:rsidRPr="008E3D22">
        <w:t xml:space="preserve">. </w:t>
      </w:r>
    </w:p>
    <w:p w14:paraId="25400E63" w14:textId="77777777" w:rsidR="00BB764D" w:rsidRPr="008E3D22" w:rsidRDefault="00BB764D" w:rsidP="00E17D59">
      <w:pPr>
        <w:keepNext/>
        <w:keepLines/>
        <w:widowControl/>
        <w:ind w:left="720"/>
        <w:jc w:val="both"/>
        <w:rPr>
          <w:sz w:val="22"/>
        </w:rPr>
      </w:pPr>
    </w:p>
    <w:p w14:paraId="2574BE17" w14:textId="7BE391D7" w:rsidR="00BB764D" w:rsidRPr="008E3D22" w:rsidRDefault="00C52F87" w:rsidP="00E17D59">
      <w:pPr>
        <w:pStyle w:val="Heading2"/>
        <w:keepLines/>
        <w:widowControl/>
        <w:jc w:val="both"/>
      </w:pPr>
      <w:ins w:id="607" w:author="Johnson (ESO), Antony" w:date="2023-04-25T15:08:00Z">
        <w:r>
          <w:t>System Restoration</w:t>
        </w:r>
      </w:ins>
      <w:del w:id="608" w:author="Johnson (ESO), Antony" w:date="2023-04-25T15:08:00Z">
        <w:r w:rsidR="00BB764D" w:rsidRPr="008E3D22" w:rsidDel="00C52F87">
          <w:delText>Black Start</w:delText>
        </w:r>
      </w:del>
      <w:r w:rsidR="00BB764D" w:rsidRPr="008E3D22">
        <w:t xml:space="preserve"> Test Bookings</w:t>
      </w:r>
    </w:p>
    <w:p w14:paraId="0AAD2ED5" w14:textId="04C8D1DD" w:rsidR="00BB764D" w:rsidRDefault="00C52F87">
      <w:pPr>
        <w:pStyle w:val="Heading3"/>
        <w:keepLines/>
        <w:widowControl/>
        <w:ind w:left="709" w:hanging="709"/>
        <w:rPr>
          <w:sz w:val="22"/>
        </w:rPr>
        <w:pPrChange w:id="609" w:author="Johnson (ESO), Antony" w:date="2023-04-26T17:42:00Z">
          <w:pPr>
            <w:pStyle w:val="Heading3"/>
            <w:keepLines/>
            <w:widowControl/>
          </w:pPr>
        </w:pPrChange>
      </w:pPr>
      <w:ins w:id="610" w:author="Johnson (ESO), Antony" w:date="2023-04-25T15:08:00Z">
        <w:r>
          <w:t>System Restoration</w:t>
        </w:r>
      </w:ins>
      <w:del w:id="611" w:author="Johnson (ESO), Antony" w:date="2023-04-25T15:08:00Z">
        <w:r w:rsidR="00BB764D" w:rsidRPr="008E3D22" w:rsidDel="00C52F87">
          <w:delText>Black Start</w:delText>
        </w:r>
      </w:del>
      <w:r w:rsidR="00BB764D" w:rsidRPr="008E3D22">
        <w:t xml:space="preserve"> Tests shall be booked in the Outage database by NGE</w:t>
      </w:r>
      <w:r w:rsidR="00155439">
        <w:t>SO</w:t>
      </w:r>
      <w:r w:rsidR="00BB764D" w:rsidRPr="008E3D22">
        <w:t xml:space="preserve"> for information. Booking requests shall be agreed in accordance with STCP 11-1 Outage Planning.</w:t>
      </w:r>
    </w:p>
    <w:p w14:paraId="30EA56E1" w14:textId="77777777" w:rsidR="00BB764D" w:rsidRDefault="00BB764D">
      <w:pPr>
        <w:rPr>
          <w:b/>
          <w:bCs/>
          <w:i/>
          <w:iCs/>
          <w:sz w:val="24"/>
        </w:rPr>
      </w:pPr>
      <w:r>
        <w:br w:type="page"/>
      </w:r>
      <w:r>
        <w:rPr>
          <w:b/>
          <w:bCs/>
          <w:i/>
          <w:iCs/>
          <w:sz w:val="24"/>
        </w:rPr>
        <w:lastRenderedPageBreak/>
        <w:t>Appendix A – Process Diagrams</w:t>
      </w:r>
    </w:p>
    <w:p w14:paraId="2913C3BE" w14:textId="77777777" w:rsidR="00BB764D" w:rsidRDefault="00BB764D">
      <w:r>
        <w:t xml:space="preserve">Note that the Process Diagrams shown in this Appendix A are for information only.  In the event of any contradiction between the process represented in this Appendix and the process described elsewhere in this STCP, then the text elsewhere in this STCP shall </w:t>
      </w:r>
      <w:commentRangeStart w:id="612"/>
      <w:r>
        <w:t>prevail</w:t>
      </w:r>
      <w:commentRangeEnd w:id="612"/>
      <w:r w:rsidR="006C03E0">
        <w:rPr>
          <w:rStyle w:val="CommentReference"/>
        </w:rPr>
        <w:commentReference w:id="612"/>
      </w:r>
      <w:r>
        <w:t>.</w:t>
      </w:r>
    </w:p>
    <w:p w14:paraId="764906DE" w14:textId="5F351AE6" w:rsidR="00BB764D" w:rsidRDefault="00E86575">
      <w:pPr>
        <w:pStyle w:val="Heading1"/>
        <w:keepLines/>
        <w:widowControl/>
        <w:numPr>
          <w:ilvl w:val="0"/>
          <w:numId w:val="0"/>
        </w:numPr>
        <w:rPr>
          <w:i/>
          <w:sz w:val="24"/>
        </w:rPr>
      </w:pPr>
      <w:r>
        <w:object w:dxaOrig="11648" w:dyaOrig="16688" w14:anchorId="08B839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pt;height:624pt" o:ole="">
            <v:imagedata r:id="rId15" o:title=""/>
          </v:shape>
          <o:OLEObject Type="Embed" ProgID="Visio.Drawing.6" ShapeID="_x0000_i1025" DrawAspect="Content" ObjectID="_1745994694" r:id="rId16"/>
        </w:object>
      </w:r>
      <w:r w:rsidR="00BB764D">
        <w:br w:type="page"/>
      </w:r>
      <w:r>
        <w:object w:dxaOrig="11288" w:dyaOrig="16328" w14:anchorId="1E8A41B9">
          <v:shape id="_x0000_i1026" type="#_x0000_t75" style="width:468.5pt;height:679pt" o:ole="">
            <v:imagedata r:id="rId17" o:title=""/>
          </v:shape>
          <o:OLEObject Type="Embed" ProgID="Visio.Drawing.6" ShapeID="_x0000_i1026" DrawAspect="Content" ObjectID="_1745994695" r:id="rId18"/>
        </w:object>
      </w:r>
      <w:r w:rsidR="00BB764D">
        <w:br w:type="page"/>
      </w:r>
      <w:r w:rsidR="00F046C9">
        <w:object w:dxaOrig="11288" w:dyaOrig="16328" w14:anchorId="39082ACD">
          <v:shape id="_x0000_i1027" type="#_x0000_t75" style="width:477.5pt;height:690.5pt" o:ole="">
            <v:imagedata r:id="rId19" o:title=""/>
          </v:shape>
          <o:OLEObject Type="Embed" ProgID="Visio.Drawing.6" ShapeID="_x0000_i1027" DrawAspect="Content" ObjectID="_1745994696" r:id="rId20"/>
        </w:object>
      </w:r>
      <w:r w:rsidR="00BB764D">
        <w:br w:type="page"/>
      </w:r>
      <w:r w:rsidR="00900DE7">
        <w:object w:dxaOrig="11928" w:dyaOrig="16847" w14:anchorId="095ED716">
          <v:shape id="_x0000_i1028" type="#_x0000_t75" style="width:471pt;height:664.5pt" o:ole="">
            <v:imagedata r:id="rId21" o:title=""/>
          </v:shape>
          <o:OLEObject Type="Embed" ProgID="Visio.Drawing.11" ShapeID="_x0000_i1028" DrawAspect="Content" ObjectID="_1745994697" r:id="rId22"/>
        </w:object>
      </w:r>
      <w:r w:rsidR="00BB764D">
        <w:br w:type="page"/>
      </w:r>
      <w:r w:rsidR="00BB764D">
        <w:rPr>
          <w:i/>
          <w:sz w:val="24"/>
        </w:rPr>
        <w:lastRenderedPageBreak/>
        <w:t>Appendix B – LJRPs</w:t>
      </w:r>
      <w:ins w:id="613" w:author="Johnson (ESO), Antony" w:date="2023-04-25T15:11:00Z">
        <w:r w:rsidR="006163D9">
          <w:rPr>
            <w:i/>
            <w:sz w:val="24"/>
          </w:rPr>
          <w:t xml:space="preserve"> and DRZPs</w:t>
        </w:r>
      </w:ins>
    </w:p>
    <w:p w14:paraId="6A99715A" w14:textId="77777777" w:rsidR="008D46C3" w:rsidRDefault="008D46C3"/>
    <w:p w14:paraId="1B9E6988" w14:textId="77777777" w:rsidR="008D46C3" w:rsidRDefault="008D46C3" w:rsidP="008D46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8D46C3" w14:paraId="50299F5A" w14:textId="77777777" w:rsidTr="00546FE6">
        <w:tc>
          <w:tcPr>
            <w:tcW w:w="8522" w:type="dxa"/>
          </w:tcPr>
          <w:p w14:paraId="27434619" w14:textId="67FB09DC" w:rsidR="008D46C3" w:rsidRDefault="008D46C3" w:rsidP="00546FE6">
            <w:pPr>
              <w:pStyle w:val="Heading1"/>
              <w:keepLines/>
              <w:widowControl/>
              <w:numPr>
                <w:ilvl w:val="0"/>
                <w:numId w:val="0"/>
              </w:numPr>
              <w:rPr>
                <w:b w:val="0"/>
                <w:bCs/>
                <w:sz w:val="24"/>
              </w:rPr>
            </w:pPr>
            <w:r>
              <w:rPr>
                <w:b w:val="0"/>
                <w:bCs/>
                <w:sz w:val="24"/>
              </w:rPr>
              <w:t>This Appendix has been removed from this version of the STCP on the grounds of Confidentiality</w:t>
            </w:r>
            <w:ins w:id="614" w:author="Johnson (ESO), Antony" w:date="2023-04-25T15:12:00Z">
              <w:r w:rsidR="0073291E">
                <w:rPr>
                  <w:b w:val="0"/>
                  <w:bCs/>
                  <w:sz w:val="24"/>
                </w:rPr>
                <w:t>.  In respect of LJRPs, this decision was taken</w:t>
              </w:r>
            </w:ins>
            <w:r>
              <w:rPr>
                <w:b w:val="0"/>
                <w:bCs/>
                <w:sz w:val="24"/>
              </w:rPr>
              <w:t>, in accordance with the decision taken by the STC Committee in July 2005</w:t>
            </w:r>
            <w:ins w:id="615" w:author="Johnson (ESO), Antony" w:date="2023-04-25T15:12:00Z">
              <w:r w:rsidR="008C4CAE">
                <w:rPr>
                  <w:b w:val="0"/>
                  <w:bCs/>
                  <w:sz w:val="24"/>
                </w:rPr>
                <w:t xml:space="preserve"> and in respect of DRZPs, this decision was taken in accordance with the decision taken by the STC Committee in </w:t>
              </w:r>
              <w:r w:rsidR="008C4CAE" w:rsidRPr="00F03851">
                <w:rPr>
                  <w:b w:val="0"/>
                  <w:bCs/>
                  <w:sz w:val="24"/>
                  <w:highlight w:val="yellow"/>
                </w:rPr>
                <w:t>XX 202</w:t>
              </w:r>
              <w:r w:rsidR="008C4CAE">
                <w:rPr>
                  <w:b w:val="0"/>
                  <w:bCs/>
                  <w:sz w:val="24"/>
                </w:rPr>
                <w:t>3.</w:t>
              </w:r>
            </w:ins>
            <w:del w:id="616" w:author="Johnson (ESO), Antony" w:date="2023-04-25T15:12:00Z">
              <w:r w:rsidDel="008C4CAE">
                <w:rPr>
                  <w:b w:val="0"/>
                  <w:bCs/>
                  <w:sz w:val="24"/>
                </w:rPr>
                <w:delText>.</w:delText>
              </w:r>
            </w:del>
          </w:p>
          <w:p w14:paraId="5AE4EFB1" w14:textId="77777777" w:rsidR="008D46C3" w:rsidRDefault="008D46C3" w:rsidP="00546FE6">
            <w:pPr>
              <w:rPr>
                <w:b/>
                <w:sz w:val="24"/>
              </w:rPr>
            </w:pPr>
          </w:p>
          <w:p w14:paraId="1BCC4580" w14:textId="77777777" w:rsidR="008D46C3" w:rsidRDefault="008D46C3" w:rsidP="00546FE6">
            <w:pPr>
              <w:rPr>
                <w:b/>
                <w:sz w:val="24"/>
              </w:rPr>
            </w:pPr>
            <w:r>
              <w:rPr>
                <w:b/>
                <w:sz w:val="24"/>
              </w:rPr>
              <w:t>For further information please e-mail STC.Team@</w:t>
            </w:r>
            <w:r w:rsidR="009B42A6">
              <w:rPr>
                <w:b/>
                <w:sz w:val="24"/>
              </w:rPr>
              <w:t>nationalgrid</w:t>
            </w:r>
            <w:r>
              <w:rPr>
                <w:b/>
                <w:sz w:val="24"/>
              </w:rPr>
              <w:t>.com</w:t>
            </w:r>
          </w:p>
          <w:p w14:paraId="0692FE12" w14:textId="77777777" w:rsidR="008D46C3" w:rsidRDefault="008D46C3" w:rsidP="00546FE6">
            <w:pPr>
              <w:rPr>
                <w:bCs/>
                <w:sz w:val="24"/>
              </w:rPr>
            </w:pPr>
          </w:p>
        </w:tc>
      </w:tr>
    </w:tbl>
    <w:p w14:paraId="67D31CFB" w14:textId="77777777" w:rsidR="008D46C3" w:rsidRDefault="008D46C3" w:rsidP="008D46C3">
      <w:pPr>
        <w:ind w:left="360"/>
      </w:pPr>
    </w:p>
    <w:p w14:paraId="290BA87E" w14:textId="77777777" w:rsidR="00BB764D" w:rsidRDefault="00BB764D">
      <w:pPr>
        <w:rPr>
          <w:b/>
          <w:bCs/>
          <w:i/>
          <w:iCs/>
          <w:sz w:val="24"/>
        </w:rPr>
      </w:pPr>
      <w:r>
        <w:br w:type="page"/>
      </w:r>
      <w:r>
        <w:rPr>
          <w:b/>
          <w:bCs/>
          <w:i/>
          <w:iCs/>
          <w:sz w:val="24"/>
        </w:rPr>
        <w:lastRenderedPageBreak/>
        <w:t xml:space="preserve">Appendix C:– Abbreviations &amp; Definitions  </w:t>
      </w:r>
    </w:p>
    <w:p w14:paraId="3F4BC569" w14:textId="77777777" w:rsidR="00BB764D" w:rsidRDefault="00BB764D">
      <w:pPr>
        <w:keepNext/>
        <w:keepLines/>
        <w:widowControl/>
        <w:rPr>
          <w:b/>
          <w:bCs/>
          <w:i/>
          <w:iCs/>
          <w:sz w:val="24"/>
        </w:rPr>
      </w:pPr>
    </w:p>
    <w:p w14:paraId="58E12C9A" w14:textId="77777777" w:rsidR="00BB764D" w:rsidRDefault="00BB764D">
      <w:pPr>
        <w:pStyle w:val="Heading2"/>
        <w:keepLines/>
        <w:widowControl/>
        <w:numPr>
          <w:ilvl w:val="0"/>
          <w:numId w:val="0"/>
        </w:numPr>
      </w:pPr>
      <w:r>
        <w:t>Abbreviations</w:t>
      </w:r>
    </w:p>
    <w:p w14:paraId="5178F985" w14:textId="77777777" w:rsidR="00BB764D" w:rsidRDefault="00BB764D">
      <w:pPr>
        <w:pStyle w:val="BodyText"/>
        <w:keepNext/>
        <w:keepLines/>
        <w:widowControl/>
        <w:rPr>
          <w:i w:val="0"/>
        </w:rPr>
      </w:pPr>
    </w:p>
    <w:p w14:paraId="29093A89" w14:textId="77777777" w:rsidR="00BB764D" w:rsidRPr="000C767E" w:rsidRDefault="00BB764D">
      <w:pPr>
        <w:pStyle w:val="BodyText"/>
        <w:keepNext/>
        <w:keepLines/>
        <w:widowControl/>
        <w:jc w:val="both"/>
        <w:rPr>
          <w:i w:val="0"/>
        </w:rPr>
      </w:pPr>
      <w:r>
        <w:rPr>
          <w:i w:val="0"/>
        </w:rPr>
        <w:t>STCP</w:t>
      </w:r>
      <w:r>
        <w:rPr>
          <w:i w:val="0"/>
        </w:rPr>
        <w:tab/>
      </w:r>
      <w:r>
        <w:rPr>
          <w:i w:val="0"/>
        </w:rPr>
        <w:tab/>
        <w:t>System Operator –Transmission Owner Code Procedure</w:t>
      </w:r>
    </w:p>
    <w:p w14:paraId="62175DBA" w14:textId="77777777" w:rsidR="00BB764D" w:rsidRDefault="00BB764D">
      <w:pPr>
        <w:pStyle w:val="BodyText"/>
        <w:keepNext/>
        <w:keepLines/>
        <w:widowControl/>
        <w:jc w:val="both"/>
        <w:rPr>
          <w:i w:val="0"/>
        </w:rPr>
      </w:pPr>
      <w:r>
        <w:rPr>
          <w:i w:val="0"/>
        </w:rPr>
        <w:t>TO</w:t>
      </w:r>
      <w:r>
        <w:rPr>
          <w:i w:val="0"/>
        </w:rPr>
        <w:tab/>
      </w:r>
      <w:r>
        <w:rPr>
          <w:i w:val="0"/>
        </w:rPr>
        <w:tab/>
        <w:t>Transmission Owner</w:t>
      </w:r>
    </w:p>
    <w:p w14:paraId="35739F1C" w14:textId="77777777" w:rsidR="00BB764D" w:rsidRDefault="00BB764D">
      <w:pPr>
        <w:pStyle w:val="BodyText"/>
        <w:keepNext/>
        <w:keepLines/>
        <w:widowControl/>
        <w:jc w:val="both"/>
        <w:rPr>
          <w:i w:val="0"/>
        </w:rPr>
      </w:pPr>
      <w:r>
        <w:rPr>
          <w:i w:val="0"/>
        </w:rPr>
        <w:t>TSC</w:t>
      </w:r>
      <w:r>
        <w:rPr>
          <w:i w:val="0"/>
        </w:rPr>
        <w:tab/>
      </w:r>
      <w:r>
        <w:rPr>
          <w:i w:val="0"/>
        </w:rPr>
        <w:tab/>
        <w:t>Transmission Status Certificate</w:t>
      </w:r>
    </w:p>
    <w:p w14:paraId="2FABB649" w14:textId="77777777" w:rsidR="00BB764D" w:rsidRDefault="00BB764D">
      <w:pPr>
        <w:pStyle w:val="BodyText"/>
        <w:keepNext/>
        <w:keepLines/>
        <w:widowControl/>
        <w:jc w:val="both"/>
        <w:rPr>
          <w:i w:val="0"/>
        </w:rPr>
      </w:pPr>
      <w:r>
        <w:rPr>
          <w:i w:val="0"/>
        </w:rPr>
        <w:t>GC</w:t>
      </w:r>
      <w:r>
        <w:rPr>
          <w:i w:val="0"/>
        </w:rPr>
        <w:tab/>
      </w:r>
      <w:r>
        <w:rPr>
          <w:i w:val="0"/>
        </w:rPr>
        <w:tab/>
        <w:t>Grid Code</w:t>
      </w:r>
    </w:p>
    <w:p w14:paraId="697CE270" w14:textId="77777777" w:rsidR="00BB764D" w:rsidRDefault="00BB764D">
      <w:pPr>
        <w:pStyle w:val="Heading2"/>
        <w:keepLines/>
        <w:widowControl/>
        <w:numPr>
          <w:ilvl w:val="0"/>
          <w:numId w:val="0"/>
        </w:numPr>
        <w:jc w:val="both"/>
        <w:rPr>
          <w:sz w:val="20"/>
        </w:rPr>
      </w:pPr>
    </w:p>
    <w:p w14:paraId="7707CD4F" w14:textId="77777777" w:rsidR="00BB764D" w:rsidRDefault="00BB764D">
      <w:pPr>
        <w:pStyle w:val="Heading2"/>
        <w:keepLines/>
        <w:widowControl/>
        <w:numPr>
          <w:ilvl w:val="0"/>
          <w:numId w:val="0"/>
        </w:numPr>
      </w:pPr>
      <w:r>
        <w:t>Definitions</w:t>
      </w:r>
    </w:p>
    <w:p w14:paraId="015C3BC0" w14:textId="77777777" w:rsidR="00BB764D" w:rsidRDefault="00BB764D">
      <w:pPr>
        <w:keepNext/>
        <w:keepLines/>
        <w:widowControl/>
      </w:pPr>
    </w:p>
    <w:p w14:paraId="4A6CE587" w14:textId="77777777" w:rsidR="00BB764D" w:rsidRDefault="00BB764D">
      <w:pPr>
        <w:keepNext/>
        <w:keepLines/>
        <w:widowControl/>
        <w:rPr>
          <w:b/>
        </w:rPr>
      </w:pPr>
      <w:r>
        <w:rPr>
          <w:b/>
        </w:rPr>
        <w:t>STC definitions used:</w:t>
      </w:r>
    </w:p>
    <w:p w14:paraId="4EAE4F66" w14:textId="77777777" w:rsidR="00BB764D" w:rsidRDefault="00BB764D">
      <w:pPr>
        <w:keepNext/>
        <w:keepLines/>
        <w:widowControl/>
      </w:pPr>
    </w:p>
    <w:p w14:paraId="1028DBD1" w14:textId="77777777" w:rsidR="00BB764D" w:rsidRDefault="00BB764D">
      <w:pPr>
        <w:keepNext/>
        <w:keepLines/>
        <w:widowControl/>
      </w:pPr>
      <w:del w:id="617" w:author="Johnson (ESO), Antony" w:date="2023-04-25T15:12:00Z">
        <w:r w:rsidDel="00C705A2">
          <w:delText>Black Start</w:delText>
        </w:r>
      </w:del>
    </w:p>
    <w:p w14:paraId="0A8599A6" w14:textId="77777777" w:rsidR="00BB764D" w:rsidRDefault="00BB764D">
      <w:pPr>
        <w:keepNext/>
        <w:keepLines/>
        <w:widowControl/>
        <w:rPr>
          <w:ins w:id="618" w:author="Johnson (ESO), Antony" w:date="2023-04-25T15:25:00Z"/>
        </w:rPr>
      </w:pPr>
      <w:r>
        <w:t>Committee</w:t>
      </w:r>
    </w:p>
    <w:p w14:paraId="4BF89071" w14:textId="0FDE10D9" w:rsidR="00F43F79" w:rsidRDefault="00F43F79">
      <w:pPr>
        <w:keepNext/>
        <w:keepLines/>
        <w:widowControl/>
      </w:pPr>
      <w:ins w:id="619" w:author="Johnson (ESO), Antony" w:date="2023-04-25T15:25:00Z">
        <w:r>
          <w:t>Distribution Restoration Zone Plan</w:t>
        </w:r>
      </w:ins>
    </w:p>
    <w:p w14:paraId="42643C0A" w14:textId="77777777" w:rsidR="00BB764D" w:rsidRDefault="00BB764D">
      <w:pPr>
        <w:keepNext/>
        <w:keepLines/>
        <w:widowControl/>
      </w:pPr>
      <w:r>
        <w:t>Generator</w:t>
      </w:r>
    </w:p>
    <w:p w14:paraId="1A601118" w14:textId="77777777" w:rsidR="00BB764D" w:rsidRDefault="00BB764D">
      <w:pPr>
        <w:keepNext/>
        <w:keepLines/>
        <w:widowControl/>
        <w:rPr>
          <w:ins w:id="620" w:author="Johnson (ESO), Antony" w:date="2023-04-25T15:26:00Z"/>
        </w:rPr>
      </w:pPr>
      <w:r>
        <w:t>Generating Unit</w:t>
      </w:r>
    </w:p>
    <w:p w14:paraId="72716354" w14:textId="2F87FDC4" w:rsidR="003718FC" w:rsidRDefault="003718FC">
      <w:pPr>
        <w:keepNext/>
        <w:keepLines/>
        <w:widowControl/>
      </w:pPr>
      <w:ins w:id="621" w:author="Johnson (ESO), Antony" w:date="2023-04-25T15:26:00Z">
        <w:r>
          <w:t>Local Joint Restoration Plan</w:t>
        </w:r>
      </w:ins>
    </w:p>
    <w:p w14:paraId="727C87CE" w14:textId="77777777" w:rsidR="00BB764D" w:rsidRDefault="00BB764D">
      <w:pPr>
        <w:keepNext/>
        <w:keepLines/>
        <w:widowControl/>
      </w:pPr>
      <w:r>
        <w:t>Network Operator</w:t>
      </w:r>
    </w:p>
    <w:p w14:paraId="2E72CB9E" w14:textId="77777777" w:rsidR="00155439" w:rsidRDefault="00155439">
      <w:pPr>
        <w:keepNext/>
        <w:keepLines/>
        <w:widowControl/>
      </w:pPr>
      <w:r>
        <w:t>NGESO</w:t>
      </w:r>
    </w:p>
    <w:p w14:paraId="04FA47E4" w14:textId="77777777" w:rsidR="00BB764D" w:rsidRDefault="00BB764D">
      <w:pPr>
        <w:keepNext/>
        <w:keepLines/>
        <w:widowControl/>
      </w:pPr>
      <w:r>
        <w:t>NGET</w:t>
      </w:r>
    </w:p>
    <w:p w14:paraId="10A4A0FD" w14:textId="77777777" w:rsidR="00BB764D" w:rsidRDefault="00BB764D">
      <w:pPr>
        <w:keepNext/>
        <w:keepLines/>
        <w:widowControl/>
        <w:rPr>
          <w:ins w:id="622" w:author="Johnson (ESO), Antony" w:date="2023-04-25T15:45:00Z"/>
        </w:rPr>
      </w:pPr>
      <w:r>
        <w:t>Non Embedded Customer</w:t>
      </w:r>
    </w:p>
    <w:p w14:paraId="4D5B5462" w14:textId="6AE5E6B2" w:rsidR="009C3BB6" w:rsidRDefault="009C3BB6">
      <w:pPr>
        <w:keepNext/>
        <w:keepLines/>
        <w:widowControl/>
        <w:rPr>
          <w:ins w:id="623" w:author="Johnson (ESO), Antony" w:date="2023-04-25T15:27:00Z"/>
        </w:rPr>
      </w:pPr>
      <w:ins w:id="624" w:author="Johnson (ESO), Antony" w:date="2023-04-25T15:45:00Z">
        <w:r>
          <w:t>Offshore</w:t>
        </w:r>
      </w:ins>
    </w:p>
    <w:p w14:paraId="2572CD50" w14:textId="6D4830E6" w:rsidR="00737076" w:rsidRDefault="00737076">
      <w:pPr>
        <w:keepNext/>
        <w:keepLines/>
        <w:widowControl/>
        <w:rPr>
          <w:ins w:id="625" w:author="Johnson (ESO), Antony" w:date="2023-04-25T15:48:00Z"/>
        </w:rPr>
      </w:pPr>
      <w:ins w:id="626" w:author="Johnson (ESO), Antony" w:date="2023-04-25T15:27:00Z">
        <w:r>
          <w:t>Offshore Local Joint Restoration Plan</w:t>
        </w:r>
      </w:ins>
    </w:p>
    <w:p w14:paraId="7963D8CE" w14:textId="5D187631" w:rsidR="005104CD" w:rsidRDefault="005104CD">
      <w:pPr>
        <w:keepNext/>
        <w:keepLines/>
        <w:widowControl/>
      </w:pPr>
      <w:ins w:id="627" w:author="Johnson (ESO), Antony" w:date="2023-04-25T15:48:00Z">
        <w:r>
          <w:t>Offshore Transmission System</w:t>
        </w:r>
      </w:ins>
    </w:p>
    <w:p w14:paraId="16C0D55E" w14:textId="77777777" w:rsidR="00BB764D" w:rsidRDefault="00BB764D">
      <w:pPr>
        <w:keepNext/>
        <w:keepLines/>
        <w:widowControl/>
      </w:pPr>
      <w:r>
        <w:t>Partial Shutdown</w:t>
      </w:r>
    </w:p>
    <w:p w14:paraId="7EC62740" w14:textId="77777777" w:rsidR="00BB764D" w:rsidRDefault="00BB764D">
      <w:pPr>
        <w:keepNext/>
        <w:keepLines/>
        <w:widowControl/>
      </w:pPr>
      <w:r>
        <w:t>Party</w:t>
      </w:r>
    </w:p>
    <w:p w14:paraId="12DCB39F" w14:textId="77777777" w:rsidR="00BB764D" w:rsidRDefault="00BB764D">
      <w:pPr>
        <w:keepNext/>
        <w:keepLines/>
        <w:widowControl/>
        <w:rPr>
          <w:ins w:id="628" w:author="Johnson (ESO), Antony" w:date="2023-04-25T15:28:00Z"/>
        </w:rPr>
      </w:pPr>
      <w:r>
        <w:t>Power Station</w:t>
      </w:r>
    </w:p>
    <w:p w14:paraId="52C90589" w14:textId="13A6DF5E" w:rsidR="000D53E3" w:rsidRDefault="000D53E3">
      <w:pPr>
        <w:keepNext/>
        <w:keepLines/>
        <w:widowControl/>
        <w:rPr>
          <w:ins w:id="629" w:author="Johnson (ESO), Antony" w:date="2023-04-25T15:28:00Z"/>
        </w:rPr>
      </w:pPr>
      <w:ins w:id="630" w:author="Johnson (ESO), Antony" w:date="2023-04-25T15:28:00Z">
        <w:r>
          <w:t>Restoration Contractor</w:t>
        </w:r>
      </w:ins>
    </w:p>
    <w:p w14:paraId="7F20C1BA" w14:textId="407E71DE" w:rsidR="00CC1DB5" w:rsidRDefault="00CC1DB5">
      <w:pPr>
        <w:keepNext/>
        <w:keepLines/>
        <w:widowControl/>
      </w:pPr>
      <w:ins w:id="631" w:author="Johnson (ESO), Antony" w:date="2023-04-25T15:28:00Z">
        <w:r>
          <w:t>Restoration Plan</w:t>
        </w:r>
      </w:ins>
    </w:p>
    <w:p w14:paraId="37E3877F" w14:textId="77777777" w:rsidR="00BB764D" w:rsidRDefault="00BB764D">
      <w:pPr>
        <w:keepNext/>
        <w:keepLines/>
        <w:widowControl/>
        <w:rPr>
          <w:ins w:id="632" w:author="Johnson (ESO), Antony" w:date="2023-04-25T15:24:00Z"/>
        </w:rPr>
      </w:pPr>
      <w:r>
        <w:t>System</w:t>
      </w:r>
    </w:p>
    <w:p w14:paraId="2214B80F" w14:textId="51893580" w:rsidR="00616413" w:rsidRDefault="00616413">
      <w:pPr>
        <w:keepNext/>
        <w:keepLines/>
        <w:widowControl/>
      </w:pPr>
      <w:ins w:id="633" w:author="Johnson (ESO), Antony" w:date="2023-04-25T15:24:00Z">
        <w:r>
          <w:t>System Restoration</w:t>
        </w:r>
      </w:ins>
    </w:p>
    <w:p w14:paraId="2ED1D779" w14:textId="77777777" w:rsidR="00BB764D" w:rsidRDefault="00BB764D">
      <w:pPr>
        <w:keepNext/>
        <w:keepLines/>
        <w:widowControl/>
      </w:pPr>
      <w:r>
        <w:t>Total Shutdown</w:t>
      </w:r>
    </w:p>
    <w:p w14:paraId="4344099C" w14:textId="77777777" w:rsidR="00BB764D" w:rsidRDefault="00BB764D">
      <w:pPr>
        <w:keepNext/>
        <w:keepLines/>
        <w:widowControl/>
      </w:pPr>
      <w:r>
        <w:t>Total System</w:t>
      </w:r>
    </w:p>
    <w:p w14:paraId="2431788B" w14:textId="77777777" w:rsidR="00BB764D" w:rsidRDefault="00BB764D">
      <w:pPr>
        <w:keepNext/>
        <w:keepLines/>
        <w:widowControl/>
      </w:pPr>
      <w:r>
        <w:t>User</w:t>
      </w:r>
    </w:p>
    <w:p w14:paraId="18EA424B" w14:textId="77777777" w:rsidR="00BB764D" w:rsidRDefault="00BB764D">
      <w:pPr>
        <w:keepNext/>
        <w:keepLines/>
        <w:widowControl/>
      </w:pPr>
    </w:p>
    <w:p w14:paraId="6DFDE9E5" w14:textId="77777777" w:rsidR="00BB764D" w:rsidRDefault="00BB764D">
      <w:pPr>
        <w:pStyle w:val="BodyText"/>
        <w:keepNext/>
        <w:keepLines/>
        <w:widowControl/>
        <w:jc w:val="both"/>
        <w:rPr>
          <w:b/>
          <w:i w:val="0"/>
        </w:rPr>
      </w:pPr>
      <w:r>
        <w:rPr>
          <w:b/>
          <w:i w:val="0"/>
        </w:rPr>
        <w:t>Grid Code definitions used:</w:t>
      </w:r>
    </w:p>
    <w:p w14:paraId="4102EE4D" w14:textId="77777777" w:rsidR="00BB764D" w:rsidRDefault="00BB764D">
      <w:pPr>
        <w:pStyle w:val="BodyText"/>
        <w:keepNext/>
        <w:keepLines/>
        <w:widowControl/>
        <w:jc w:val="both"/>
        <w:rPr>
          <w:i w:val="0"/>
        </w:rPr>
      </w:pPr>
    </w:p>
    <w:p w14:paraId="148D9C1D" w14:textId="79C99CAC" w:rsidR="00B220B7" w:rsidRDefault="00B220B7">
      <w:pPr>
        <w:pStyle w:val="BodyText"/>
        <w:keepNext/>
        <w:keepLines/>
        <w:widowControl/>
        <w:jc w:val="both"/>
        <w:rPr>
          <w:ins w:id="634" w:author="Johnson (ESO), Antony" w:date="2023-04-25T15:39:00Z"/>
          <w:i w:val="0"/>
        </w:rPr>
      </w:pPr>
      <w:ins w:id="635" w:author="Johnson (ESO), Antony" w:date="2023-04-25T15:32:00Z">
        <w:r>
          <w:rPr>
            <w:i w:val="0"/>
          </w:rPr>
          <w:t>Anchor</w:t>
        </w:r>
      </w:ins>
    </w:p>
    <w:p w14:paraId="7C7E709D" w14:textId="0D0F992F" w:rsidR="00854EC4" w:rsidRDefault="00854EC4">
      <w:pPr>
        <w:pStyle w:val="BodyText"/>
        <w:keepNext/>
        <w:keepLines/>
        <w:widowControl/>
        <w:jc w:val="both"/>
        <w:rPr>
          <w:ins w:id="636" w:author="Johnson (ESO), Antony" w:date="2023-04-25T15:32:00Z"/>
          <w:i w:val="0"/>
        </w:rPr>
      </w:pPr>
      <w:ins w:id="637" w:author="Johnson (ESO), Antony" w:date="2023-04-25T15:39:00Z">
        <w:r>
          <w:rPr>
            <w:i w:val="0"/>
          </w:rPr>
          <w:t>A</w:t>
        </w:r>
      </w:ins>
      <w:ins w:id="638" w:author="Johnson (ESO), Antony" w:date="2023-04-25T15:40:00Z">
        <w:r>
          <w:rPr>
            <w:i w:val="0"/>
          </w:rPr>
          <w:t>nchor Restoration Contractor</w:t>
        </w:r>
      </w:ins>
    </w:p>
    <w:p w14:paraId="287CE068" w14:textId="47409B2B" w:rsidR="00BB764D" w:rsidRDefault="00BB764D">
      <w:pPr>
        <w:pStyle w:val="BodyText"/>
        <w:keepNext/>
        <w:keepLines/>
        <w:widowControl/>
        <w:jc w:val="both"/>
        <w:rPr>
          <w:ins w:id="639" w:author="Johnson (ESO), Antony" w:date="2023-04-25T15:35:00Z"/>
          <w:i w:val="0"/>
        </w:rPr>
      </w:pPr>
      <w:r>
        <w:rPr>
          <w:i w:val="0"/>
        </w:rPr>
        <w:t>Ancillary Services Agreement</w:t>
      </w:r>
    </w:p>
    <w:p w14:paraId="1E797AD9" w14:textId="51EEC12F" w:rsidR="00323F9F" w:rsidRDefault="00323F9F">
      <w:pPr>
        <w:pStyle w:val="BodyText"/>
        <w:keepNext/>
        <w:keepLines/>
        <w:widowControl/>
        <w:jc w:val="both"/>
        <w:rPr>
          <w:ins w:id="640" w:author="Johnson (ESO), Antony" w:date="2023-04-25T15:47:00Z"/>
          <w:i w:val="0"/>
        </w:rPr>
      </w:pPr>
      <w:ins w:id="641" w:author="Johnson (ESO), Antony" w:date="2023-04-25T15:35:00Z">
        <w:r>
          <w:rPr>
            <w:i w:val="0"/>
          </w:rPr>
          <w:t>Distribution Restoration Zone</w:t>
        </w:r>
      </w:ins>
    </w:p>
    <w:p w14:paraId="71599992" w14:textId="1FF9E759" w:rsidR="00847AD4" w:rsidRDefault="00847AD4">
      <w:pPr>
        <w:pStyle w:val="BodyText"/>
        <w:keepNext/>
        <w:keepLines/>
        <w:widowControl/>
        <w:jc w:val="both"/>
        <w:rPr>
          <w:i w:val="0"/>
        </w:rPr>
      </w:pPr>
      <w:ins w:id="642" w:author="Johnson (ESO), Antony" w:date="2023-04-25T15:47:00Z">
        <w:r>
          <w:rPr>
            <w:i w:val="0"/>
          </w:rPr>
          <w:t>Embedded</w:t>
        </w:r>
      </w:ins>
    </w:p>
    <w:p w14:paraId="59B9C6DA" w14:textId="65478B40" w:rsidR="00BB764D" w:rsidDel="00B220B7" w:rsidRDefault="00BB764D">
      <w:pPr>
        <w:pStyle w:val="BodyText"/>
        <w:keepNext/>
        <w:keepLines/>
        <w:widowControl/>
        <w:jc w:val="both"/>
        <w:rPr>
          <w:del w:id="643" w:author="Johnson (ESO), Antony" w:date="2023-04-25T15:26:00Z"/>
          <w:i w:val="0"/>
        </w:rPr>
      </w:pPr>
      <w:del w:id="644" w:author="Johnson (ESO), Antony" w:date="2023-04-25T15:26:00Z">
        <w:r w:rsidDel="003718FC">
          <w:rPr>
            <w:i w:val="0"/>
          </w:rPr>
          <w:delText>Local Joint Restoration Plan</w:delText>
        </w:r>
      </w:del>
    </w:p>
    <w:p w14:paraId="6990FC34" w14:textId="4A937F68" w:rsidR="00B220B7" w:rsidRDefault="00B220B7">
      <w:pPr>
        <w:pStyle w:val="BodyText"/>
        <w:keepNext/>
        <w:keepLines/>
        <w:widowControl/>
        <w:jc w:val="both"/>
        <w:rPr>
          <w:ins w:id="645" w:author="Johnson (ESO), Antony" w:date="2023-04-25T15:32:00Z"/>
          <w:i w:val="0"/>
        </w:rPr>
      </w:pPr>
      <w:ins w:id="646" w:author="Johnson (ESO), Antony" w:date="2023-04-25T15:32:00Z">
        <w:r>
          <w:rPr>
            <w:i w:val="0"/>
          </w:rPr>
          <w:t>Plant</w:t>
        </w:r>
      </w:ins>
    </w:p>
    <w:p w14:paraId="470E8791" w14:textId="77777777" w:rsidR="00BB764D" w:rsidRDefault="00BB764D">
      <w:pPr>
        <w:pStyle w:val="BodyText"/>
        <w:keepNext/>
        <w:keepLines/>
        <w:widowControl/>
        <w:jc w:val="both"/>
        <w:rPr>
          <w:ins w:id="647" w:author="Johnson (ESO), Antony" w:date="2023-04-25T15:40:00Z"/>
          <w:i w:val="0"/>
        </w:rPr>
      </w:pPr>
      <w:r>
        <w:rPr>
          <w:i w:val="0"/>
        </w:rPr>
        <w:t>Power Island</w:t>
      </w:r>
    </w:p>
    <w:p w14:paraId="04794272" w14:textId="4504F4A9" w:rsidR="00931966" w:rsidRDefault="00931966">
      <w:pPr>
        <w:pStyle w:val="BodyText"/>
        <w:keepNext/>
        <w:keepLines/>
        <w:widowControl/>
        <w:jc w:val="both"/>
        <w:rPr>
          <w:ins w:id="648" w:author="Johnson (ESO), Antony" w:date="2023-04-25T15:37:00Z"/>
          <w:i w:val="0"/>
        </w:rPr>
      </w:pPr>
      <w:ins w:id="649" w:author="Johnson (ESO), Antony" w:date="2023-04-25T15:40:00Z">
        <w:r>
          <w:rPr>
            <w:i w:val="0"/>
          </w:rPr>
          <w:t>Top Up Restoration Contractor</w:t>
        </w:r>
      </w:ins>
    </w:p>
    <w:p w14:paraId="17EEEE5E" w14:textId="245D1131" w:rsidR="003C36B2" w:rsidRDefault="003C36B2">
      <w:pPr>
        <w:pStyle w:val="BodyText"/>
        <w:keepNext/>
        <w:keepLines/>
        <w:widowControl/>
        <w:jc w:val="both"/>
        <w:rPr>
          <w:i w:val="0"/>
        </w:rPr>
      </w:pPr>
      <w:ins w:id="650" w:author="Johnson (ESO), Antony" w:date="2023-04-25T15:37:00Z">
        <w:r>
          <w:rPr>
            <w:i w:val="0"/>
          </w:rPr>
          <w:t>Top Up Restoration Plant</w:t>
        </w:r>
      </w:ins>
    </w:p>
    <w:p w14:paraId="13738E82" w14:textId="3EF1A710" w:rsidR="00BB764D" w:rsidDel="00093C2F" w:rsidRDefault="00BB764D">
      <w:pPr>
        <w:keepNext/>
        <w:keepLines/>
        <w:widowControl/>
        <w:jc w:val="both"/>
        <w:rPr>
          <w:del w:id="651" w:author="Johnson (ESO), Antony" w:date="2023-04-25T15:30:00Z"/>
        </w:rPr>
      </w:pPr>
      <w:del w:id="652" w:author="Johnson (ESO), Antony" w:date="2023-04-25T15:30:00Z">
        <w:r w:rsidDel="00093C2F">
          <w:delText>Black Start Station</w:delText>
        </w:r>
      </w:del>
    </w:p>
    <w:p w14:paraId="532ED9FB" w14:textId="77777777" w:rsidR="00BB764D" w:rsidRDefault="00BB764D">
      <w:pPr>
        <w:keepNext/>
        <w:keepLines/>
        <w:widowControl/>
      </w:pPr>
    </w:p>
    <w:p w14:paraId="476D5A55" w14:textId="77777777" w:rsidR="00BB764D" w:rsidRDefault="00BB764D">
      <w:pPr>
        <w:keepNext/>
        <w:keepLines/>
        <w:widowControl/>
      </w:pPr>
    </w:p>
    <w:p w14:paraId="492F5B26" w14:textId="77777777" w:rsidR="00BB764D" w:rsidRDefault="00BB764D">
      <w:pPr>
        <w:keepNext/>
        <w:keepLines/>
        <w:widowControl/>
        <w:rPr>
          <w:b/>
        </w:rPr>
      </w:pPr>
      <w:r>
        <w:rPr>
          <w:b/>
        </w:rPr>
        <w:t>Definitions used from other STCPs:</w:t>
      </w:r>
    </w:p>
    <w:p w14:paraId="38C8ACB4" w14:textId="77777777" w:rsidR="00BB764D" w:rsidRDefault="00BB764D">
      <w:pPr>
        <w:keepNext/>
        <w:keepLines/>
        <w:widowControl/>
      </w:pPr>
    </w:p>
    <w:tbl>
      <w:tblPr>
        <w:tblW w:w="0" w:type="auto"/>
        <w:jc w:val="center"/>
        <w:tblLayout w:type="fixed"/>
        <w:tblLook w:val="0000" w:firstRow="0" w:lastRow="0" w:firstColumn="0" w:lastColumn="0" w:noHBand="0" w:noVBand="0"/>
      </w:tblPr>
      <w:tblGrid>
        <w:gridCol w:w="3085"/>
        <w:gridCol w:w="5437"/>
      </w:tblGrid>
      <w:tr w:rsidR="00BB764D" w14:paraId="77BFA9B0" w14:textId="77777777">
        <w:trPr>
          <w:jc w:val="center"/>
        </w:trPr>
        <w:tc>
          <w:tcPr>
            <w:tcW w:w="3085" w:type="dxa"/>
            <w:vAlign w:val="center"/>
          </w:tcPr>
          <w:p w14:paraId="05963E73" w14:textId="77777777" w:rsidR="00BB764D" w:rsidRPr="008E3D22" w:rsidRDefault="00BB764D">
            <w:pPr>
              <w:keepNext/>
              <w:keepLines/>
            </w:pPr>
            <w:r w:rsidRPr="008E3D22">
              <w:t>Duty Manager</w:t>
            </w:r>
          </w:p>
        </w:tc>
        <w:tc>
          <w:tcPr>
            <w:tcW w:w="5437" w:type="dxa"/>
            <w:vAlign w:val="center"/>
          </w:tcPr>
          <w:p w14:paraId="6FE67912" w14:textId="77777777" w:rsidR="00BB764D" w:rsidRPr="008E3D22" w:rsidRDefault="00BB764D">
            <w:pPr>
              <w:keepNext/>
              <w:keepLines/>
            </w:pPr>
            <w:r w:rsidRPr="008E3D22">
              <w:t>As defined in STCP 06-3 System Incident Management</w:t>
            </w:r>
          </w:p>
        </w:tc>
      </w:tr>
    </w:tbl>
    <w:p w14:paraId="0EDDB269" w14:textId="77777777" w:rsidR="00BB764D" w:rsidRDefault="00BB764D">
      <w:pPr>
        <w:keepNext/>
        <w:keepLines/>
        <w:widowControl/>
      </w:pPr>
    </w:p>
    <w:p w14:paraId="6A122827" w14:textId="77777777" w:rsidR="00BB764D" w:rsidRDefault="00BB764D">
      <w:pPr>
        <w:pStyle w:val="BodyText"/>
        <w:keepNext/>
        <w:keepLines/>
        <w:widowControl/>
        <w:jc w:val="both"/>
      </w:pPr>
    </w:p>
    <w:p w14:paraId="559B6158" w14:textId="77777777" w:rsidR="00BB764D" w:rsidRDefault="00BB764D">
      <w:pPr>
        <w:keepNext/>
        <w:keepLines/>
        <w:widowControl/>
        <w:jc w:val="both"/>
      </w:pPr>
    </w:p>
    <w:p w14:paraId="44F24C81" w14:textId="77777777" w:rsidR="00BB764D" w:rsidRDefault="00BB764D">
      <w:pPr>
        <w:pStyle w:val="BodyText"/>
        <w:keepNext/>
        <w:keepLines/>
        <w:widowControl/>
        <w:jc w:val="both"/>
        <w:rPr>
          <w:i w:val="0"/>
        </w:rPr>
      </w:pPr>
    </w:p>
    <w:p w14:paraId="1E6DBB0B" w14:textId="77777777" w:rsidR="00BB764D" w:rsidRDefault="00BB764D">
      <w:pPr>
        <w:pStyle w:val="BodyText"/>
        <w:keepNext/>
        <w:keepLines/>
        <w:widowControl/>
        <w:jc w:val="both"/>
        <w:rPr>
          <w:snapToGrid w:val="0"/>
          <w:sz w:val="21"/>
        </w:rPr>
      </w:pPr>
    </w:p>
    <w:p w14:paraId="72AD6817" w14:textId="77777777" w:rsidR="00BB764D" w:rsidRDefault="00BB764D">
      <w:pPr>
        <w:pStyle w:val="BodyText"/>
        <w:keepNext/>
        <w:keepLines/>
        <w:widowControl/>
        <w:rPr>
          <w:snapToGrid w:val="0"/>
          <w:sz w:val="21"/>
        </w:rPr>
      </w:pPr>
    </w:p>
    <w:p w14:paraId="017F250F" w14:textId="77777777" w:rsidR="00BB764D" w:rsidRDefault="00BB764D">
      <w:pPr>
        <w:pStyle w:val="BodyText"/>
        <w:keepNext/>
        <w:keepLines/>
        <w:widowControl/>
        <w:rPr>
          <w:i w:val="0"/>
        </w:rPr>
      </w:pPr>
    </w:p>
    <w:p w14:paraId="05BD56BE" w14:textId="77777777" w:rsidR="00BB764D" w:rsidRDefault="00BB764D">
      <w:pPr>
        <w:pStyle w:val="BodyText"/>
        <w:keepNext/>
        <w:keepLines/>
        <w:widowControl/>
        <w:rPr>
          <w:i w:val="0"/>
        </w:rPr>
      </w:pPr>
    </w:p>
    <w:p w14:paraId="4BB56388" w14:textId="77777777" w:rsidR="00BB764D" w:rsidRDefault="00BB764D">
      <w:pPr>
        <w:pStyle w:val="FootnoteText"/>
        <w:keepNext/>
        <w:keepLines/>
        <w:widowControl/>
      </w:pPr>
    </w:p>
    <w:sectPr w:rsidR="00BB764D">
      <w:headerReference w:type="default" r:id="rId23"/>
      <w:footerReference w:type="default" r:id="rId24"/>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19" w:author="Johnson (ESO), Antony" w:date="2021-11-25T15:04:00Z" w:initials="J(A">
    <w:p w14:paraId="53C0E32C" w14:textId="77777777" w:rsidR="00CB556C" w:rsidRDefault="00CB556C" w:rsidP="00CB556C">
      <w:pPr>
        <w:pStyle w:val="CommentText"/>
      </w:pPr>
      <w:r>
        <w:rPr>
          <w:rStyle w:val="CommentReference"/>
        </w:rPr>
        <w:annotationRef/>
      </w:r>
      <w:r>
        <w:t>To avoid changing the numbering of the Appendices I have added DRZP’s into Appendix B and updated Appendix B to reflect this.</w:t>
      </w:r>
    </w:p>
  </w:comment>
  <w:comment w:id="612" w:author="Johnson (ESO), Antony" w:date="2023-04-25T15:09:00Z" w:initials="J(A">
    <w:p w14:paraId="5890E678" w14:textId="50C62598" w:rsidR="006C03E0" w:rsidRDefault="006C03E0">
      <w:pPr>
        <w:pStyle w:val="CommentText"/>
      </w:pPr>
      <w:r>
        <w:rPr>
          <w:rStyle w:val="CommentReference"/>
        </w:rPr>
        <w:annotationRef/>
      </w:r>
      <w:r>
        <w:t>Note – these diagrams need substantial overhaul but they first need t</w:t>
      </w:r>
      <w:r w:rsidR="0020094C">
        <w:t>o be re-drawn in a new software tool – we also need to include DRZP’s in the flow diagrams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C0E32C" w15:done="0"/>
  <w15:commentEx w15:paraId="5890E67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A248C" w16cex:dateUtc="2021-11-25T15:04:00Z"/>
  <w16cex:commentExtensible w16cex:durableId="27F26BAD" w16cex:dateUtc="2023-04-25T14: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C0E32C" w16cid:durableId="254A248C"/>
  <w16cid:commentId w16cid:paraId="5890E678" w16cid:durableId="27F26B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CD19E" w14:textId="77777777" w:rsidR="006351D3" w:rsidRDefault="006351D3">
      <w:r>
        <w:separator/>
      </w:r>
    </w:p>
  </w:endnote>
  <w:endnote w:type="continuationSeparator" w:id="0">
    <w:p w14:paraId="34182A71" w14:textId="77777777" w:rsidR="006351D3" w:rsidRDefault="00635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C7C8E" w14:textId="77777777" w:rsidR="00BB764D" w:rsidRDefault="00BB764D">
    <w:pPr>
      <w:pStyle w:val="Footer"/>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ED0288">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ED0288">
      <w:rPr>
        <w:rStyle w:val="PageNumber"/>
        <w:noProof/>
      </w:rPr>
      <w:t>14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8622F" w14:textId="77777777" w:rsidR="006351D3" w:rsidRDefault="006351D3">
      <w:r>
        <w:separator/>
      </w:r>
    </w:p>
  </w:footnote>
  <w:footnote w:type="continuationSeparator" w:id="0">
    <w:p w14:paraId="7BD10E5A" w14:textId="77777777" w:rsidR="006351D3" w:rsidRDefault="006351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2ED32" w14:textId="49D9F3C9" w:rsidR="00BB764D" w:rsidRDefault="00BB764D">
    <w:pPr>
      <w:pStyle w:val="Header"/>
      <w:widowControl/>
      <w:spacing w:after="120"/>
      <w:rPr>
        <w:snapToGrid w:val="0"/>
      </w:rPr>
    </w:pPr>
    <w:r>
      <w:rPr>
        <w:snapToGrid w:val="0"/>
      </w:rPr>
      <w:t xml:space="preserve">STCP 06-1 </w:t>
    </w:r>
    <w:ins w:id="653" w:author="Johnson (ESO), Antony" w:date="2023-04-21T18:02:00Z">
      <w:r w:rsidR="00C96764">
        <w:rPr>
          <w:snapToGrid w:val="0"/>
        </w:rPr>
        <w:t>System Restoration</w:t>
      </w:r>
    </w:ins>
    <w:del w:id="654" w:author="Johnson (ESO), Antony" w:date="2023-04-21T18:02:00Z">
      <w:r w:rsidDel="00C96764">
        <w:rPr>
          <w:snapToGrid w:val="0"/>
        </w:rPr>
        <w:delText>Black Star</w:delText>
      </w:r>
      <w:r w:rsidR="00C96764" w:rsidDel="00C96764">
        <w:rPr>
          <w:snapToGrid w:val="0"/>
        </w:rPr>
        <w:delText>t</w:delText>
      </w:r>
    </w:del>
  </w:p>
  <w:p w14:paraId="104296C5" w14:textId="66C29ECD" w:rsidR="00BB764D" w:rsidRDefault="00BB764D">
    <w:pPr>
      <w:pStyle w:val="Header"/>
      <w:widowControl/>
      <w:spacing w:after="120"/>
      <w:rPr>
        <w:snapToGrid w:val="0"/>
      </w:rPr>
    </w:pPr>
    <w:r>
      <w:rPr>
        <w:snapToGrid w:val="0"/>
      </w:rPr>
      <w:t>Issue 00</w:t>
    </w:r>
    <w:ins w:id="655" w:author="Johnson (ESO), Antony" w:date="2023-04-21T18:02:00Z">
      <w:r w:rsidR="00C96764">
        <w:rPr>
          <w:snapToGrid w:val="0"/>
        </w:rPr>
        <w:t>7</w:t>
      </w:r>
    </w:ins>
    <w:del w:id="656" w:author="Johnson (ESO), Antony" w:date="2023-04-21T18:02:00Z">
      <w:r w:rsidR="00591E6B" w:rsidDel="00C96764">
        <w:rPr>
          <w:snapToGrid w:val="0"/>
        </w:rPr>
        <w:delText>6</w:delText>
      </w:r>
    </w:del>
    <w:r>
      <w:rPr>
        <w:snapToGrid w:val="0"/>
      </w:rPr>
      <w:t xml:space="preserve"> – </w:t>
    </w:r>
    <w:ins w:id="657" w:author="Johnson (ESO), Antony" w:date="2023-04-21T18:02:00Z">
      <w:r w:rsidR="00C96764">
        <w:rPr>
          <w:snapToGrid w:val="0"/>
        </w:rPr>
        <w:t>2</w:t>
      </w:r>
    </w:ins>
    <w:ins w:id="658" w:author="Johnson (ESO), Antony" w:date="2023-04-26T17:24:00Z">
      <w:r w:rsidR="00156900">
        <w:rPr>
          <w:snapToGrid w:val="0"/>
        </w:rPr>
        <w:t>6</w:t>
      </w:r>
    </w:ins>
    <w:del w:id="659" w:author="Johnson (ESO), Antony" w:date="2023-04-21T18:02:00Z">
      <w:r w:rsidR="00D40133" w:rsidDel="00C96764">
        <w:rPr>
          <w:snapToGrid w:val="0"/>
        </w:rPr>
        <w:delText>01</w:delText>
      </w:r>
    </w:del>
    <w:r w:rsidR="00D40133">
      <w:rPr>
        <w:snapToGrid w:val="0"/>
      </w:rPr>
      <w:t>/04/20</w:t>
    </w:r>
    <w:ins w:id="660" w:author="Johnson (ESO), Antony" w:date="2023-04-21T18:02:00Z">
      <w:r w:rsidR="00C96764">
        <w:rPr>
          <w:snapToGrid w:val="0"/>
        </w:rPr>
        <w:t>23</w:t>
      </w:r>
    </w:ins>
    <w:del w:id="661" w:author="Johnson (ESO), Antony" w:date="2023-04-21T18:02:00Z">
      <w:r w:rsidR="00D40133" w:rsidDel="00C96764">
        <w:rPr>
          <w:snapToGrid w:val="0"/>
        </w:rPr>
        <w:delText>19</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pStyle w:val="Legal1"/>
      <w:lvlText w:val="%1"/>
      <w:lvlJc w:val="left"/>
      <w:pPr>
        <w:tabs>
          <w:tab w:val="num" w:pos="720"/>
        </w:tabs>
        <w:ind w:left="720" w:hanging="720"/>
      </w:pPr>
      <w:rPr>
        <w:rFonts w:ascii="Arial" w:hAnsi="Arial"/>
        <w:b/>
        <w:sz w:val="22"/>
      </w:rPr>
    </w:lvl>
    <w:lvl w:ilvl="1">
      <w:start w:val="1"/>
      <w:numFmt w:val="decimal"/>
      <w:pStyle w:val="Legal2"/>
      <w:lvlText w:val="%1.%2"/>
      <w:lvlJc w:val="left"/>
      <w:pPr>
        <w:tabs>
          <w:tab w:val="num" w:pos="720"/>
        </w:tabs>
        <w:ind w:left="720" w:hanging="720"/>
      </w:pPr>
      <w:rPr>
        <w:rFonts w:ascii="Arial" w:hAnsi="Arial"/>
        <w:sz w:val="20"/>
      </w:rPr>
    </w:lvl>
    <w:lvl w:ilvl="2">
      <w:start w:val="1"/>
      <w:numFmt w:val="decimal"/>
      <w:pStyle w:val="Legal3"/>
      <w:lvlText w:val="%1.%2.%3"/>
      <w:lvlJc w:val="left"/>
      <w:pPr>
        <w:tabs>
          <w:tab w:val="num" w:pos="720"/>
        </w:tabs>
        <w:ind w:left="720" w:hanging="720"/>
      </w:pPr>
    </w:lvl>
    <w:lvl w:ilvl="3">
      <w:start w:val="1"/>
      <w:numFmt w:val="decimal"/>
      <w:pStyle w:val="Legal4"/>
      <w:lvlText w:val="(%4)"/>
      <w:lvlJc w:val="left"/>
      <w:pPr>
        <w:tabs>
          <w:tab w:val="num" w:pos="720"/>
        </w:tabs>
        <w:ind w:left="720" w:hanging="720"/>
      </w:p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10"/>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lowerLetter"/>
      <w:pStyle w:val="Level4"/>
      <w:lvlText w:val="(%4)"/>
      <w:lvlJc w:val="left"/>
      <w:pPr>
        <w:tabs>
          <w:tab w:val="num" w:pos="720"/>
        </w:tabs>
        <w:ind w:left="720" w:hanging="720"/>
      </w:pPr>
      <w:rPr>
        <w:rFonts w:ascii="Arial" w:hAnsi="Arial"/>
        <w:sz w:val="20"/>
      </w:r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0000011"/>
    <w:multiLevelType w:val="multilevel"/>
    <w:tmpl w:val="00000000"/>
    <w:lvl w:ilvl="0">
      <w:start w:val="1"/>
      <w:numFmt w:val="lowerLetter"/>
      <w:pStyle w:val="Level1"/>
      <w:lvlText w:val="(%1)"/>
      <w:lvlJc w:val="left"/>
      <w:pPr>
        <w:tabs>
          <w:tab w:val="num" w:pos="720"/>
        </w:tabs>
        <w:ind w:left="720" w:hanging="720"/>
      </w:p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2C50190"/>
    <w:multiLevelType w:val="hybridMultilevel"/>
    <w:tmpl w:val="35568DD0"/>
    <w:lvl w:ilvl="0" w:tplc="35A673AA">
      <w:start w:val="1"/>
      <w:numFmt w:val="bullet"/>
      <w:lvlText w:val=""/>
      <w:lvlJc w:val="left"/>
      <w:pPr>
        <w:tabs>
          <w:tab w:val="num" w:pos="720"/>
        </w:tabs>
        <w:ind w:left="720" w:hanging="360"/>
      </w:pPr>
      <w:rPr>
        <w:rFonts w:ascii="Wingdings" w:hAnsi="Wingdings" w:cs="Times New Roman"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676120F"/>
    <w:multiLevelType w:val="hybridMultilevel"/>
    <w:tmpl w:val="F5509858"/>
    <w:lvl w:ilvl="0" w:tplc="35A673AA">
      <w:start w:val="1"/>
      <w:numFmt w:val="bullet"/>
      <w:lvlText w:val=""/>
      <w:lvlJc w:val="left"/>
      <w:pPr>
        <w:tabs>
          <w:tab w:val="num" w:pos="360"/>
        </w:tabs>
        <w:ind w:left="360" w:hanging="360"/>
      </w:pPr>
      <w:rPr>
        <w:rFonts w:ascii="Wingdings" w:hAnsi="Wingdings" w:cs="Times New Roman" w:hint="default"/>
        <w:sz w:val="20"/>
        <w:szCs w:val="2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BF326A"/>
    <w:multiLevelType w:val="multilevel"/>
    <w:tmpl w:val="682CC46C"/>
    <w:lvl w:ilvl="0">
      <w:start w:val="1"/>
      <w:numFmt w:val="decimal"/>
      <w:lvlText w:val="%1"/>
      <w:lvlJc w:val="left"/>
      <w:pPr>
        <w:tabs>
          <w:tab w:val="num" w:pos="993"/>
        </w:tabs>
        <w:ind w:left="993"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15:restartNumberingAfterBreak="0">
    <w:nsid w:val="1AC65F9D"/>
    <w:multiLevelType w:val="multilevel"/>
    <w:tmpl w:val="B1C8F2CA"/>
    <w:lvl w:ilvl="0">
      <w:start w:val="1"/>
      <w:numFmt w:val="decimal"/>
      <w:pStyle w:val="NGTSMainHeading"/>
      <w:lvlText w:val="%1"/>
      <w:lvlJc w:val="left"/>
      <w:pPr>
        <w:tabs>
          <w:tab w:val="num" w:pos="720"/>
        </w:tabs>
        <w:ind w:left="720" w:hanging="720"/>
      </w:pPr>
      <w:rPr>
        <w:rFonts w:ascii="Arial" w:hAnsi="Arial" w:hint="default"/>
        <w:b/>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GTSRequirement"/>
      <w:lvlText w:val="%1.%2"/>
      <w:lvlJc w:val="left"/>
      <w:pPr>
        <w:tabs>
          <w:tab w:val="num" w:pos="720"/>
        </w:tabs>
        <w:ind w:left="720" w:hanging="72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7411EA2"/>
    <w:multiLevelType w:val="hybridMultilevel"/>
    <w:tmpl w:val="EDCC3F52"/>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2FC1ABE"/>
    <w:multiLevelType w:val="multilevel"/>
    <w:tmpl w:val="BB32EE76"/>
    <w:lvl w:ilvl="0">
      <w:start w:val="1"/>
      <w:numFmt w:val="none"/>
      <w:pStyle w:val="NGTSInformative"/>
      <w:suff w:val="nothing"/>
      <w:lvlText w:val="%1Informative: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B600A4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E62D7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E9769FC"/>
    <w:multiLevelType w:val="multilevel"/>
    <w:tmpl w:val="823A71DC"/>
    <w:name w:val="est"/>
    <w:lvl w:ilvl="0">
      <w:start w:val="1"/>
      <w:numFmt w:val="none"/>
      <w:pStyle w:val="NGTSTest"/>
      <w:suff w:val="nothing"/>
      <w:lvlText w:val="%1Test: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D8038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D946B2"/>
    <w:multiLevelType w:val="multilevel"/>
    <w:tmpl w:val="682CC46C"/>
    <w:lvl w:ilvl="0">
      <w:start w:val="1"/>
      <w:numFmt w:val="decimal"/>
      <w:pStyle w:val="Heading1"/>
      <w:lvlText w:val="%1"/>
      <w:lvlJc w:val="left"/>
      <w:pPr>
        <w:tabs>
          <w:tab w:val="num" w:pos="993"/>
        </w:tabs>
        <w:ind w:left="993"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6" w15:restartNumberingAfterBreak="0">
    <w:nsid w:val="54FB63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B075D36"/>
    <w:multiLevelType w:val="multilevel"/>
    <w:tmpl w:val="EFBED73C"/>
    <w:lvl w:ilvl="0">
      <w:start w:val="1"/>
      <w:numFmt w:val="upperLetter"/>
      <w:pStyle w:val="NGTSAppendixHeading"/>
      <w:suff w:val="nothing"/>
      <w:lvlText w:val="APPENDIX %1 - "/>
      <w:lvlJc w:val="left"/>
      <w:pPr>
        <w:ind w:left="0" w:firstLine="0"/>
      </w:pPr>
      <w:rPr>
        <w:rFonts w:ascii="Arial" w:hAnsi="Arial"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5B1905B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2E52F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6A4609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88215D5"/>
    <w:multiLevelType w:val="multilevel"/>
    <w:tmpl w:val="682CC46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16cid:durableId="753672391">
    <w:abstractNumId w:val="15"/>
  </w:num>
  <w:num w:numId="2" w16cid:durableId="453868660">
    <w:abstractNumId w:val="0"/>
    <w:lvlOverride w:ilvl="0">
      <w:startOverride w:val="1"/>
      <w:lvl w:ilvl="0">
        <w:start w:val="1"/>
        <w:numFmt w:val="decimal"/>
        <w:pStyle w:val="Legal1"/>
        <w:lvlText w:val="%1"/>
        <w:lvlJc w:val="left"/>
      </w:lvl>
    </w:lvlOverride>
    <w:lvlOverride w:ilvl="1">
      <w:startOverride w:val="1"/>
      <w:lvl w:ilvl="1">
        <w:start w:val="1"/>
        <w:numFmt w:val="decimal"/>
        <w:pStyle w:val="Legal2"/>
        <w:lvlText w:val="%1.%2"/>
        <w:lvlJc w:val="left"/>
      </w:lvl>
    </w:lvlOverride>
    <w:lvlOverride w:ilvl="2">
      <w:startOverride w:val="1"/>
      <w:lvl w:ilvl="2">
        <w:start w:val="1"/>
        <w:numFmt w:val="decimal"/>
        <w:pStyle w:val="Legal3"/>
        <w:lvlText w:val="%1.%2.%3"/>
        <w:lvlJc w:val="left"/>
      </w:lvl>
    </w:lvlOverride>
    <w:lvlOverride w:ilvl="3">
      <w:startOverride w:val="1"/>
      <w:lvl w:ilvl="3">
        <w:start w:val="1"/>
        <w:numFmt w:val="decimal"/>
        <w:pStyle w:val="Lega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16cid:durableId="1195928340">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16cid:durableId="1930505191">
    <w:abstractNumId w:val="7"/>
  </w:num>
  <w:num w:numId="5" w16cid:durableId="1530022429">
    <w:abstractNumId w:val="9"/>
  </w:num>
  <w:num w:numId="6" w16cid:durableId="1696465330">
    <w:abstractNumId w:val="12"/>
  </w:num>
  <w:num w:numId="7" w16cid:durableId="1975286714">
    <w:abstractNumId w:val="17"/>
  </w:num>
  <w:num w:numId="8" w16cid:durableId="309557839">
    <w:abstractNumId w:val="2"/>
  </w:num>
  <w:num w:numId="9" w16cid:durableId="1006637424">
    <w:abstractNumId w:val="10"/>
  </w:num>
  <w:num w:numId="10" w16cid:durableId="1366175590">
    <w:abstractNumId w:val="16"/>
  </w:num>
  <w:num w:numId="11" w16cid:durableId="305093338">
    <w:abstractNumId w:val="5"/>
  </w:num>
  <w:num w:numId="12" w16cid:durableId="1863935160">
    <w:abstractNumId w:val="20"/>
  </w:num>
  <w:num w:numId="13" w16cid:durableId="662316215">
    <w:abstractNumId w:val="18"/>
  </w:num>
  <w:num w:numId="14" w16cid:durableId="1477454721">
    <w:abstractNumId w:val="14"/>
  </w:num>
  <w:num w:numId="15" w16cid:durableId="1784373722">
    <w:abstractNumId w:val="11"/>
  </w:num>
  <w:num w:numId="16" w16cid:durableId="1613130432">
    <w:abstractNumId w:val="4"/>
  </w:num>
  <w:num w:numId="17" w16cid:durableId="552541597">
    <w:abstractNumId w:val="3"/>
  </w:num>
  <w:num w:numId="18" w16cid:durableId="1456483341">
    <w:abstractNumId w:val="19"/>
  </w:num>
  <w:num w:numId="19" w16cid:durableId="1405566897">
    <w:abstractNumId w:val="13"/>
  </w:num>
  <w:num w:numId="20" w16cid:durableId="722869118">
    <w:abstractNumId w:val="21"/>
  </w:num>
  <w:num w:numId="21" w16cid:durableId="1160081281">
    <w:abstractNumId w:val="6"/>
  </w:num>
  <w:num w:numId="22" w16cid:durableId="189264538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rson w15:author="adenola (ESO), Sade">
    <w15:presenceInfo w15:providerId="AD" w15:userId="S::Sade.Adenola@uk.nationalgrid.com::51a84513-85ef-46b3-9e85-a2766f7643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64D"/>
    <w:rsid w:val="00000616"/>
    <w:rsid w:val="00003B40"/>
    <w:rsid w:val="00007675"/>
    <w:rsid w:val="000155D1"/>
    <w:rsid w:val="00016161"/>
    <w:rsid w:val="00017EAE"/>
    <w:rsid w:val="000277C0"/>
    <w:rsid w:val="00033EC6"/>
    <w:rsid w:val="000356B4"/>
    <w:rsid w:val="00060694"/>
    <w:rsid w:val="00060748"/>
    <w:rsid w:val="00063E52"/>
    <w:rsid w:val="0007103E"/>
    <w:rsid w:val="000742D9"/>
    <w:rsid w:val="00075026"/>
    <w:rsid w:val="00083DF6"/>
    <w:rsid w:val="00092AF4"/>
    <w:rsid w:val="00093C2F"/>
    <w:rsid w:val="00097F3E"/>
    <w:rsid w:val="000A2040"/>
    <w:rsid w:val="000A6A1A"/>
    <w:rsid w:val="000A7E7D"/>
    <w:rsid w:val="000B185D"/>
    <w:rsid w:val="000C767E"/>
    <w:rsid w:val="000D0141"/>
    <w:rsid w:val="000D0F11"/>
    <w:rsid w:val="000D3479"/>
    <w:rsid w:val="000D53E3"/>
    <w:rsid w:val="000D7DCF"/>
    <w:rsid w:val="000E196A"/>
    <w:rsid w:val="000E2182"/>
    <w:rsid w:val="000E2EA7"/>
    <w:rsid w:val="000E5EE7"/>
    <w:rsid w:val="000F0DCD"/>
    <w:rsid w:val="000F272E"/>
    <w:rsid w:val="00100523"/>
    <w:rsid w:val="00101BF1"/>
    <w:rsid w:val="00103B8D"/>
    <w:rsid w:val="0011088D"/>
    <w:rsid w:val="001120E1"/>
    <w:rsid w:val="0011504C"/>
    <w:rsid w:val="0011526A"/>
    <w:rsid w:val="00122D8C"/>
    <w:rsid w:val="001277BE"/>
    <w:rsid w:val="00132833"/>
    <w:rsid w:val="00143595"/>
    <w:rsid w:val="00150619"/>
    <w:rsid w:val="00155439"/>
    <w:rsid w:val="00156900"/>
    <w:rsid w:val="0015726B"/>
    <w:rsid w:val="00161020"/>
    <w:rsid w:val="00167ED5"/>
    <w:rsid w:val="0017241E"/>
    <w:rsid w:val="00173DD9"/>
    <w:rsid w:val="0018281C"/>
    <w:rsid w:val="001830BB"/>
    <w:rsid w:val="00183E12"/>
    <w:rsid w:val="001924E7"/>
    <w:rsid w:val="00193216"/>
    <w:rsid w:val="001934B0"/>
    <w:rsid w:val="001A25CC"/>
    <w:rsid w:val="001A4CFB"/>
    <w:rsid w:val="001B271F"/>
    <w:rsid w:val="001B3745"/>
    <w:rsid w:val="001B5EA9"/>
    <w:rsid w:val="001B7260"/>
    <w:rsid w:val="001C170D"/>
    <w:rsid w:val="001C6B71"/>
    <w:rsid w:val="001C787E"/>
    <w:rsid w:val="001E4BBA"/>
    <w:rsid w:val="001F6770"/>
    <w:rsid w:val="001F7E34"/>
    <w:rsid w:val="0020094C"/>
    <w:rsid w:val="00204D11"/>
    <w:rsid w:val="002110BD"/>
    <w:rsid w:val="00216261"/>
    <w:rsid w:val="00224CB7"/>
    <w:rsid w:val="00230C70"/>
    <w:rsid w:val="002516E1"/>
    <w:rsid w:val="00256096"/>
    <w:rsid w:val="002575C8"/>
    <w:rsid w:val="0027549A"/>
    <w:rsid w:val="00276393"/>
    <w:rsid w:val="00284821"/>
    <w:rsid w:val="00284DB4"/>
    <w:rsid w:val="00284E42"/>
    <w:rsid w:val="002A6789"/>
    <w:rsid w:val="002A7719"/>
    <w:rsid w:val="002C260A"/>
    <w:rsid w:val="002D00B7"/>
    <w:rsid w:val="002D3735"/>
    <w:rsid w:val="002D3E31"/>
    <w:rsid w:val="002D754A"/>
    <w:rsid w:val="002E5E27"/>
    <w:rsid w:val="002F6EC7"/>
    <w:rsid w:val="00303F46"/>
    <w:rsid w:val="00307B20"/>
    <w:rsid w:val="00314AC6"/>
    <w:rsid w:val="00323F9F"/>
    <w:rsid w:val="003253E7"/>
    <w:rsid w:val="003267E7"/>
    <w:rsid w:val="003278AC"/>
    <w:rsid w:val="00330A69"/>
    <w:rsid w:val="00333250"/>
    <w:rsid w:val="00333696"/>
    <w:rsid w:val="00333FE0"/>
    <w:rsid w:val="003433EF"/>
    <w:rsid w:val="00357267"/>
    <w:rsid w:val="003572D0"/>
    <w:rsid w:val="003604E5"/>
    <w:rsid w:val="0037145E"/>
    <w:rsid w:val="003718FC"/>
    <w:rsid w:val="003719C0"/>
    <w:rsid w:val="003866FC"/>
    <w:rsid w:val="003875D6"/>
    <w:rsid w:val="00394791"/>
    <w:rsid w:val="003A07BF"/>
    <w:rsid w:val="003B3A03"/>
    <w:rsid w:val="003B3A88"/>
    <w:rsid w:val="003B63D5"/>
    <w:rsid w:val="003C11B5"/>
    <w:rsid w:val="003C36B2"/>
    <w:rsid w:val="003C5E2D"/>
    <w:rsid w:val="003C65D4"/>
    <w:rsid w:val="003C68CF"/>
    <w:rsid w:val="003D0290"/>
    <w:rsid w:val="003D20E0"/>
    <w:rsid w:val="003D4856"/>
    <w:rsid w:val="003E1484"/>
    <w:rsid w:val="003E632E"/>
    <w:rsid w:val="003F13C5"/>
    <w:rsid w:val="003F1839"/>
    <w:rsid w:val="004013C8"/>
    <w:rsid w:val="00401A50"/>
    <w:rsid w:val="00402593"/>
    <w:rsid w:val="0040753B"/>
    <w:rsid w:val="0041238F"/>
    <w:rsid w:val="004331F6"/>
    <w:rsid w:val="004340F7"/>
    <w:rsid w:val="00436341"/>
    <w:rsid w:val="00457A8D"/>
    <w:rsid w:val="00460485"/>
    <w:rsid w:val="004620BC"/>
    <w:rsid w:val="00471170"/>
    <w:rsid w:val="00476254"/>
    <w:rsid w:val="004822C5"/>
    <w:rsid w:val="00482D91"/>
    <w:rsid w:val="00484CD9"/>
    <w:rsid w:val="00494CD7"/>
    <w:rsid w:val="00495527"/>
    <w:rsid w:val="004A3E2F"/>
    <w:rsid w:val="004B00E3"/>
    <w:rsid w:val="004B58F0"/>
    <w:rsid w:val="004C5487"/>
    <w:rsid w:val="004C5DE8"/>
    <w:rsid w:val="004D007E"/>
    <w:rsid w:val="004D674C"/>
    <w:rsid w:val="004D6C66"/>
    <w:rsid w:val="004E4FAF"/>
    <w:rsid w:val="004E5C2B"/>
    <w:rsid w:val="004F246B"/>
    <w:rsid w:val="004F6500"/>
    <w:rsid w:val="0050510E"/>
    <w:rsid w:val="005104CD"/>
    <w:rsid w:val="005122EB"/>
    <w:rsid w:val="00512C93"/>
    <w:rsid w:val="005136E4"/>
    <w:rsid w:val="00515526"/>
    <w:rsid w:val="00516295"/>
    <w:rsid w:val="00533A56"/>
    <w:rsid w:val="00533D26"/>
    <w:rsid w:val="00537A5B"/>
    <w:rsid w:val="00541300"/>
    <w:rsid w:val="00546FE6"/>
    <w:rsid w:val="00547F15"/>
    <w:rsid w:val="00563E14"/>
    <w:rsid w:val="0057372F"/>
    <w:rsid w:val="00574077"/>
    <w:rsid w:val="00576D94"/>
    <w:rsid w:val="00583080"/>
    <w:rsid w:val="00587109"/>
    <w:rsid w:val="00590565"/>
    <w:rsid w:val="00591E6B"/>
    <w:rsid w:val="00597ABA"/>
    <w:rsid w:val="005A369C"/>
    <w:rsid w:val="005B1397"/>
    <w:rsid w:val="005B26E1"/>
    <w:rsid w:val="005B2F3A"/>
    <w:rsid w:val="005B6F8A"/>
    <w:rsid w:val="005C346A"/>
    <w:rsid w:val="005C4022"/>
    <w:rsid w:val="005C5496"/>
    <w:rsid w:val="005C6E6D"/>
    <w:rsid w:val="005C7EAC"/>
    <w:rsid w:val="005D56FC"/>
    <w:rsid w:val="005D7FA0"/>
    <w:rsid w:val="005E26A2"/>
    <w:rsid w:val="005E395E"/>
    <w:rsid w:val="005F34A6"/>
    <w:rsid w:val="00601016"/>
    <w:rsid w:val="0061005F"/>
    <w:rsid w:val="006110BF"/>
    <w:rsid w:val="006163D9"/>
    <w:rsid w:val="00616413"/>
    <w:rsid w:val="00617441"/>
    <w:rsid w:val="006261A0"/>
    <w:rsid w:val="006321AF"/>
    <w:rsid w:val="006351D3"/>
    <w:rsid w:val="00644001"/>
    <w:rsid w:val="00647C0C"/>
    <w:rsid w:val="00653467"/>
    <w:rsid w:val="00654336"/>
    <w:rsid w:val="006550EF"/>
    <w:rsid w:val="0065618A"/>
    <w:rsid w:val="00657812"/>
    <w:rsid w:val="0066053F"/>
    <w:rsid w:val="00662C30"/>
    <w:rsid w:val="00665286"/>
    <w:rsid w:val="006672F1"/>
    <w:rsid w:val="00675F49"/>
    <w:rsid w:val="006763BE"/>
    <w:rsid w:val="00684B86"/>
    <w:rsid w:val="00691670"/>
    <w:rsid w:val="006A5582"/>
    <w:rsid w:val="006A6A8E"/>
    <w:rsid w:val="006B2AF0"/>
    <w:rsid w:val="006C03E0"/>
    <w:rsid w:val="006C54DC"/>
    <w:rsid w:val="006C6F7F"/>
    <w:rsid w:val="006D3A50"/>
    <w:rsid w:val="006D5757"/>
    <w:rsid w:val="006E40B6"/>
    <w:rsid w:val="006F57AF"/>
    <w:rsid w:val="006F7242"/>
    <w:rsid w:val="0070008A"/>
    <w:rsid w:val="007048B7"/>
    <w:rsid w:val="00704AC5"/>
    <w:rsid w:val="007102E4"/>
    <w:rsid w:val="00715C35"/>
    <w:rsid w:val="00726CDB"/>
    <w:rsid w:val="007277F5"/>
    <w:rsid w:val="0072794D"/>
    <w:rsid w:val="0073291E"/>
    <w:rsid w:val="00737076"/>
    <w:rsid w:val="00742F08"/>
    <w:rsid w:val="007436FE"/>
    <w:rsid w:val="00745874"/>
    <w:rsid w:val="0074686F"/>
    <w:rsid w:val="00750979"/>
    <w:rsid w:val="0076158E"/>
    <w:rsid w:val="00762447"/>
    <w:rsid w:val="00762DB5"/>
    <w:rsid w:val="00763F9C"/>
    <w:rsid w:val="007668CE"/>
    <w:rsid w:val="007736D8"/>
    <w:rsid w:val="007807C2"/>
    <w:rsid w:val="007821F1"/>
    <w:rsid w:val="00783339"/>
    <w:rsid w:val="00783FD4"/>
    <w:rsid w:val="007866EC"/>
    <w:rsid w:val="00790DA5"/>
    <w:rsid w:val="00790FD8"/>
    <w:rsid w:val="007A1B59"/>
    <w:rsid w:val="007A2152"/>
    <w:rsid w:val="007A4814"/>
    <w:rsid w:val="007A57B4"/>
    <w:rsid w:val="007A6FA1"/>
    <w:rsid w:val="007B0153"/>
    <w:rsid w:val="007B0E2D"/>
    <w:rsid w:val="007B22BD"/>
    <w:rsid w:val="007C4309"/>
    <w:rsid w:val="007D06A0"/>
    <w:rsid w:val="007D08E1"/>
    <w:rsid w:val="007D1FCB"/>
    <w:rsid w:val="007E1B34"/>
    <w:rsid w:val="007E4FBC"/>
    <w:rsid w:val="007E5D43"/>
    <w:rsid w:val="007E6631"/>
    <w:rsid w:val="007E6DF0"/>
    <w:rsid w:val="007E7722"/>
    <w:rsid w:val="00800C01"/>
    <w:rsid w:val="00810404"/>
    <w:rsid w:val="00820729"/>
    <w:rsid w:val="00832068"/>
    <w:rsid w:val="008339D4"/>
    <w:rsid w:val="00836A38"/>
    <w:rsid w:val="00844232"/>
    <w:rsid w:val="008464ED"/>
    <w:rsid w:val="00847AD4"/>
    <w:rsid w:val="008505A7"/>
    <w:rsid w:val="00850FD3"/>
    <w:rsid w:val="00854EC4"/>
    <w:rsid w:val="008775A1"/>
    <w:rsid w:val="00885D75"/>
    <w:rsid w:val="00891329"/>
    <w:rsid w:val="008940A2"/>
    <w:rsid w:val="008959E1"/>
    <w:rsid w:val="00896191"/>
    <w:rsid w:val="00897566"/>
    <w:rsid w:val="008A52CE"/>
    <w:rsid w:val="008B3956"/>
    <w:rsid w:val="008C055C"/>
    <w:rsid w:val="008C4CAE"/>
    <w:rsid w:val="008D19A9"/>
    <w:rsid w:val="008D46C3"/>
    <w:rsid w:val="008E1080"/>
    <w:rsid w:val="008E3D22"/>
    <w:rsid w:val="008E6D35"/>
    <w:rsid w:val="008F0A29"/>
    <w:rsid w:val="00900DE7"/>
    <w:rsid w:val="00902EE9"/>
    <w:rsid w:val="0090545D"/>
    <w:rsid w:val="00905B5D"/>
    <w:rsid w:val="00907B91"/>
    <w:rsid w:val="00911969"/>
    <w:rsid w:val="00912024"/>
    <w:rsid w:val="00915CB0"/>
    <w:rsid w:val="00916270"/>
    <w:rsid w:val="00931966"/>
    <w:rsid w:val="00933BF3"/>
    <w:rsid w:val="00935E43"/>
    <w:rsid w:val="00941C7C"/>
    <w:rsid w:val="0094242C"/>
    <w:rsid w:val="00942935"/>
    <w:rsid w:val="009504E6"/>
    <w:rsid w:val="00954C2A"/>
    <w:rsid w:val="009578B7"/>
    <w:rsid w:val="00966C40"/>
    <w:rsid w:val="009766C5"/>
    <w:rsid w:val="00977B0B"/>
    <w:rsid w:val="00983AE7"/>
    <w:rsid w:val="00992B0C"/>
    <w:rsid w:val="009939C9"/>
    <w:rsid w:val="009968BC"/>
    <w:rsid w:val="00996CD8"/>
    <w:rsid w:val="009A0113"/>
    <w:rsid w:val="009A153C"/>
    <w:rsid w:val="009A2654"/>
    <w:rsid w:val="009A53A6"/>
    <w:rsid w:val="009B096F"/>
    <w:rsid w:val="009B3F4C"/>
    <w:rsid w:val="009B42A6"/>
    <w:rsid w:val="009C3BB6"/>
    <w:rsid w:val="009C718C"/>
    <w:rsid w:val="009C7254"/>
    <w:rsid w:val="009D37FE"/>
    <w:rsid w:val="009D44FD"/>
    <w:rsid w:val="009D54C4"/>
    <w:rsid w:val="009D65AF"/>
    <w:rsid w:val="009D66A4"/>
    <w:rsid w:val="009F064A"/>
    <w:rsid w:val="00A01BED"/>
    <w:rsid w:val="00A064F7"/>
    <w:rsid w:val="00A103A3"/>
    <w:rsid w:val="00A1065C"/>
    <w:rsid w:val="00A122D3"/>
    <w:rsid w:val="00A130EE"/>
    <w:rsid w:val="00A15620"/>
    <w:rsid w:val="00A167EB"/>
    <w:rsid w:val="00A2789B"/>
    <w:rsid w:val="00A3097A"/>
    <w:rsid w:val="00A329D2"/>
    <w:rsid w:val="00A35FF6"/>
    <w:rsid w:val="00A44D0A"/>
    <w:rsid w:val="00A505C2"/>
    <w:rsid w:val="00A50D19"/>
    <w:rsid w:val="00A547AB"/>
    <w:rsid w:val="00A559F3"/>
    <w:rsid w:val="00A63650"/>
    <w:rsid w:val="00A657F0"/>
    <w:rsid w:val="00A71B88"/>
    <w:rsid w:val="00A73CC3"/>
    <w:rsid w:val="00A745F9"/>
    <w:rsid w:val="00A85F4A"/>
    <w:rsid w:val="00A9374B"/>
    <w:rsid w:val="00A967F4"/>
    <w:rsid w:val="00A96C8F"/>
    <w:rsid w:val="00AA2C3C"/>
    <w:rsid w:val="00AA3BAA"/>
    <w:rsid w:val="00AA5324"/>
    <w:rsid w:val="00AA5E62"/>
    <w:rsid w:val="00AA6320"/>
    <w:rsid w:val="00AA7755"/>
    <w:rsid w:val="00AC554A"/>
    <w:rsid w:val="00AC7EDB"/>
    <w:rsid w:val="00AD0ECE"/>
    <w:rsid w:val="00AD3521"/>
    <w:rsid w:val="00AF21D7"/>
    <w:rsid w:val="00AF23D6"/>
    <w:rsid w:val="00B048D6"/>
    <w:rsid w:val="00B220B7"/>
    <w:rsid w:val="00B22E25"/>
    <w:rsid w:val="00B27F77"/>
    <w:rsid w:val="00B304C3"/>
    <w:rsid w:val="00B33DAF"/>
    <w:rsid w:val="00B40718"/>
    <w:rsid w:val="00B456D3"/>
    <w:rsid w:val="00B45821"/>
    <w:rsid w:val="00B654CE"/>
    <w:rsid w:val="00B7125F"/>
    <w:rsid w:val="00B73638"/>
    <w:rsid w:val="00B84B43"/>
    <w:rsid w:val="00B9455C"/>
    <w:rsid w:val="00BA57A9"/>
    <w:rsid w:val="00BB5989"/>
    <w:rsid w:val="00BB764D"/>
    <w:rsid w:val="00BC5595"/>
    <w:rsid w:val="00BD0173"/>
    <w:rsid w:val="00BD13C1"/>
    <w:rsid w:val="00BD1934"/>
    <w:rsid w:val="00BD7AD4"/>
    <w:rsid w:val="00BE1FB0"/>
    <w:rsid w:val="00BE1FFB"/>
    <w:rsid w:val="00BE6FE8"/>
    <w:rsid w:val="00BF5110"/>
    <w:rsid w:val="00C1284E"/>
    <w:rsid w:val="00C25ED6"/>
    <w:rsid w:val="00C27313"/>
    <w:rsid w:val="00C32561"/>
    <w:rsid w:val="00C33AAA"/>
    <w:rsid w:val="00C45268"/>
    <w:rsid w:val="00C52F87"/>
    <w:rsid w:val="00C556C0"/>
    <w:rsid w:val="00C62D12"/>
    <w:rsid w:val="00C67FD4"/>
    <w:rsid w:val="00C705A2"/>
    <w:rsid w:val="00C737F9"/>
    <w:rsid w:val="00C7745C"/>
    <w:rsid w:val="00C91AD8"/>
    <w:rsid w:val="00C95E25"/>
    <w:rsid w:val="00C9624B"/>
    <w:rsid w:val="00C96764"/>
    <w:rsid w:val="00CA2F8B"/>
    <w:rsid w:val="00CA309A"/>
    <w:rsid w:val="00CB357E"/>
    <w:rsid w:val="00CB556C"/>
    <w:rsid w:val="00CC0A4C"/>
    <w:rsid w:val="00CC1DB5"/>
    <w:rsid w:val="00CC3FAC"/>
    <w:rsid w:val="00CC533E"/>
    <w:rsid w:val="00CD5B3C"/>
    <w:rsid w:val="00CD6A05"/>
    <w:rsid w:val="00CF1EFC"/>
    <w:rsid w:val="00CF6A69"/>
    <w:rsid w:val="00D0041C"/>
    <w:rsid w:val="00D123BF"/>
    <w:rsid w:val="00D14F1C"/>
    <w:rsid w:val="00D363E5"/>
    <w:rsid w:val="00D37032"/>
    <w:rsid w:val="00D40133"/>
    <w:rsid w:val="00D4035C"/>
    <w:rsid w:val="00D4199F"/>
    <w:rsid w:val="00D44248"/>
    <w:rsid w:val="00D4765C"/>
    <w:rsid w:val="00D47A6B"/>
    <w:rsid w:val="00D55491"/>
    <w:rsid w:val="00D570E2"/>
    <w:rsid w:val="00D64449"/>
    <w:rsid w:val="00D77A96"/>
    <w:rsid w:val="00D84840"/>
    <w:rsid w:val="00D8596D"/>
    <w:rsid w:val="00D9012A"/>
    <w:rsid w:val="00D934EA"/>
    <w:rsid w:val="00D936F0"/>
    <w:rsid w:val="00DA2936"/>
    <w:rsid w:val="00DA4CD5"/>
    <w:rsid w:val="00DA642C"/>
    <w:rsid w:val="00DB72BE"/>
    <w:rsid w:val="00DB7B76"/>
    <w:rsid w:val="00DC76A9"/>
    <w:rsid w:val="00DC79A6"/>
    <w:rsid w:val="00DD1C6B"/>
    <w:rsid w:val="00DE1535"/>
    <w:rsid w:val="00DE1B10"/>
    <w:rsid w:val="00DE4A5A"/>
    <w:rsid w:val="00DE4CB6"/>
    <w:rsid w:val="00DE69F8"/>
    <w:rsid w:val="00DF1C72"/>
    <w:rsid w:val="00DF59BF"/>
    <w:rsid w:val="00E0112F"/>
    <w:rsid w:val="00E07787"/>
    <w:rsid w:val="00E07E95"/>
    <w:rsid w:val="00E122A4"/>
    <w:rsid w:val="00E141CD"/>
    <w:rsid w:val="00E17D59"/>
    <w:rsid w:val="00E24087"/>
    <w:rsid w:val="00E33885"/>
    <w:rsid w:val="00E33B95"/>
    <w:rsid w:val="00E40881"/>
    <w:rsid w:val="00E44429"/>
    <w:rsid w:val="00E44974"/>
    <w:rsid w:val="00E53FE3"/>
    <w:rsid w:val="00E5745E"/>
    <w:rsid w:val="00E66D58"/>
    <w:rsid w:val="00E74997"/>
    <w:rsid w:val="00E76FDD"/>
    <w:rsid w:val="00E82238"/>
    <w:rsid w:val="00E86575"/>
    <w:rsid w:val="00E918C3"/>
    <w:rsid w:val="00E92083"/>
    <w:rsid w:val="00E97F5B"/>
    <w:rsid w:val="00EA41F0"/>
    <w:rsid w:val="00EB2E70"/>
    <w:rsid w:val="00EB71D6"/>
    <w:rsid w:val="00EB735A"/>
    <w:rsid w:val="00EC559C"/>
    <w:rsid w:val="00EC7312"/>
    <w:rsid w:val="00ED00EE"/>
    <w:rsid w:val="00ED0288"/>
    <w:rsid w:val="00ED384F"/>
    <w:rsid w:val="00EE4AC8"/>
    <w:rsid w:val="00EE7280"/>
    <w:rsid w:val="00F046C9"/>
    <w:rsid w:val="00F054C3"/>
    <w:rsid w:val="00F07EA5"/>
    <w:rsid w:val="00F173CB"/>
    <w:rsid w:val="00F17420"/>
    <w:rsid w:val="00F25228"/>
    <w:rsid w:val="00F2642F"/>
    <w:rsid w:val="00F35B90"/>
    <w:rsid w:val="00F4361F"/>
    <w:rsid w:val="00F43BE0"/>
    <w:rsid w:val="00F43F79"/>
    <w:rsid w:val="00F517FF"/>
    <w:rsid w:val="00F5206B"/>
    <w:rsid w:val="00F52178"/>
    <w:rsid w:val="00F6399F"/>
    <w:rsid w:val="00F674DE"/>
    <w:rsid w:val="00F8364F"/>
    <w:rsid w:val="00F854D4"/>
    <w:rsid w:val="00F874AE"/>
    <w:rsid w:val="00F91CA0"/>
    <w:rsid w:val="00F9600D"/>
    <w:rsid w:val="00FA12AB"/>
    <w:rsid w:val="00FA427E"/>
    <w:rsid w:val="00FB396B"/>
    <w:rsid w:val="00FB5B7E"/>
    <w:rsid w:val="00FC5D20"/>
    <w:rsid w:val="00FC67BB"/>
    <w:rsid w:val="00FD0210"/>
    <w:rsid w:val="00FD039A"/>
    <w:rsid w:val="00FD3655"/>
    <w:rsid w:val="00FD458D"/>
    <w:rsid w:val="00FD7CB0"/>
    <w:rsid w:val="00FE2378"/>
    <w:rsid w:val="00FE24AA"/>
    <w:rsid w:val="00FE722C"/>
    <w:rsid w:val="00FF24EA"/>
    <w:rsid w:val="00FF6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10802F31"/>
  <w15:chartTrackingRefBased/>
  <w15:docId w15:val="{9001B3C4-306E-4245-A0E2-715432C1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lang w:eastAsia="en-US"/>
    </w:rPr>
  </w:style>
  <w:style w:type="paragraph" w:styleId="Heading1">
    <w:name w:val="heading 1"/>
    <w:basedOn w:val="Normal"/>
    <w:next w:val="Normal"/>
    <w:qFormat/>
    <w:pPr>
      <w:keepNext/>
      <w:numPr>
        <w:numId w:val="1"/>
      </w:numPr>
      <w:spacing w:before="240" w:after="60"/>
      <w:outlineLvl w:val="0"/>
    </w:pPr>
    <w:rPr>
      <w:b/>
      <w:kern w:val="28"/>
      <w:sz w:val="28"/>
    </w:rPr>
  </w:style>
  <w:style w:type="paragraph" w:styleId="Heading2">
    <w:name w:val="heading 2"/>
    <w:basedOn w:val="Normal"/>
    <w:next w:val="Normal"/>
    <w:qFormat/>
    <w:pPr>
      <w:keepNext/>
      <w:numPr>
        <w:ilvl w:val="1"/>
        <w:numId w:val="1"/>
      </w:numPr>
      <w:spacing w:after="120"/>
      <w:outlineLvl w:val="1"/>
    </w:pPr>
    <w:rPr>
      <w:b/>
      <w:i/>
      <w:sz w:val="24"/>
    </w:rPr>
  </w:style>
  <w:style w:type="paragraph" w:styleId="Heading3">
    <w:name w:val="heading 3"/>
    <w:basedOn w:val="Normal"/>
    <w:next w:val="Normal"/>
    <w:qFormat/>
    <w:pPr>
      <w:keepNext/>
      <w:numPr>
        <w:ilvl w:val="2"/>
        <w:numId w:val="1"/>
      </w:numPr>
      <w:spacing w:after="120"/>
      <w:jc w:val="both"/>
      <w:outlineLvl w:val="2"/>
    </w:pPr>
  </w:style>
  <w:style w:type="paragraph" w:styleId="Heading4">
    <w:name w:val="heading 4"/>
    <w:basedOn w:val="Normal"/>
    <w:next w:val="Normal"/>
    <w:qFormat/>
    <w:pPr>
      <w:keepNext/>
      <w:numPr>
        <w:ilvl w:val="3"/>
        <w:numId w:val="1"/>
      </w:numPr>
      <w:spacing w:after="120"/>
      <w:outlineLvl w:val="3"/>
    </w:p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i/>
    </w:rPr>
  </w:style>
  <w:style w:type="paragraph" w:styleId="FootnoteText">
    <w:name w:val="footnote text"/>
    <w:basedOn w:val="Normal"/>
    <w:semiHidden/>
  </w:style>
  <w:style w:type="paragraph" w:styleId="BodyText2">
    <w:name w:val="Body Text 2"/>
    <w:basedOn w:val="Normal"/>
    <w:rPr>
      <w:color w:val="FF0000"/>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rPr>
      <w:color w:val="00FFFF"/>
    </w:rPr>
  </w:style>
  <w:style w:type="paragraph" w:styleId="BalloonText">
    <w:name w:val="Balloon Text"/>
    <w:basedOn w:val="Normal"/>
    <w:semiHidden/>
    <w:rPr>
      <w:rFonts w:ascii="Tahoma" w:hAnsi="Tahoma" w:cs="Tahoma"/>
      <w:sz w:val="16"/>
      <w:szCs w:val="16"/>
    </w:rPr>
  </w:style>
  <w:style w:type="paragraph" w:customStyle="1" w:styleId="Legal1">
    <w:name w:val="Legal 1"/>
    <w:basedOn w:val="Normal"/>
    <w:pPr>
      <w:numPr>
        <w:numId w:val="2"/>
      </w:numPr>
      <w:ind w:left="720" w:hanging="720"/>
      <w:outlineLvl w:val="0"/>
    </w:pPr>
    <w:rPr>
      <w:snapToGrid w:val="0"/>
    </w:rPr>
  </w:style>
  <w:style w:type="paragraph" w:customStyle="1" w:styleId="Legal2">
    <w:name w:val="Legal 2"/>
    <w:basedOn w:val="Normal"/>
    <w:pPr>
      <w:numPr>
        <w:ilvl w:val="1"/>
        <w:numId w:val="2"/>
      </w:numPr>
      <w:ind w:left="720" w:hanging="720"/>
      <w:outlineLvl w:val="1"/>
    </w:pPr>
    <w:rPr>
      <w:snapToGrid w:val="0"/>
    </w:rPr>
  </w:style>
  <w:style w:type="paragraph" w:customStyle="1" w:styleId="Legal3">
    <w:name w:val="Legal 3"/>
    <w:basedOn w:val="Normal"/>
    <w:pPr>
      <w:numPr>
        <w:ilvl w:val="2"/>
        <w:numId w:val="2"/>
      </w:numPr>
      <w:ind w:left="720" w:hanging="720"/>
      <w:outlineLvl w:val="2"/>
    </w:pPr>
    <w:rPr>
      <w:snapToGrid w:val="0"/>
    </w:rPr>
  </w:style>
  <w:style w:type="paragraph" w:customStyle="1" w:styleId="Legal4">
    <w:name w:val="Legal 4"/>
    <w:basedOn w:val="Normal"/>
    <w:pPr>
      <w:numPr>
        <w:ilvl w:val="3"/>
        <w:numId w:val="2"/>
      </w:numPr>
      <w:ind w:left="720" w:hanging="720"/>
      <w:outlineLvl w:val="3"/>
    </w:pPr>
    <w:rPr>
      <w:snapToGrid w:val="0"/>
    </w:rPr>
  </w:style>
  <w:style w:type="paragraph" w:customStyle="1" w:styleId="Level1">
    <w:name w:val="Level 1"/>
    <w:basedOn w:val="Normal"/>
    <w:pPr>
      <w:numPr>
        <w:numId w:val="8"/>
      </w:numPr>
      <w:outlineLvl w:val="0"/>
    </w:pPr>
    <w:rPr>
      <w:snapToGrid w:val="0"/>
    </w:rPr>
  </w:style>
  <w:style w:type="paragraph" w:customStyle="1" w:styleId="Level4">
    <w:name w:val="Level 4"/>
    <w:basedOn w:val="Normal"/>
    <w:pPr>
      <w:numPr>
        <w:ilvl w:val="3"/>
        <w:numId w:val="3"/>
      </w:numPr>
      <w:ind w:left="720" w:hanging="720"/>
      <w:outlineLvl w:val="3"/>
    </w:pPr>
    <w:rPr>
      <w:snapToGrid w:val="0"/>
    </w:rPr>
  </w:style>
  <w:style w:type="paragraph" w:customStyle="1" w:styleId="NGTSMainHeading">
    <w:name w:val="NGTS Main Heading"/>
    <w:basedOn w:val="Normal"/>
    <w:next w:val="NGTSNormal"/>
    <w:pPr>
      <w:numPr>
        <w:numId w:val="4"/>
      </w:numPr>
      <w:spacing w:after="120"/>
      <w:outlineLvl w:val="0"/>
    </w:pPr>
    <w:rPr>
      <w:b/>
      <w:caps/>
      <w:snapToGrid w:val="0"/>
      <w:sz w:val="22"/>
    </w:rPr>
  </w:style>
  <w:style w:type="paragraph" w:customStyle="1" w:styleId="NGTSNormal">
    <w:name w:val="NGTS Normal"/>
    <w:basedOn w:val="Normal"/>
    <w:pPr>
      <w:spacing w:after="120"/>
      <w:ind w:left="720"/>
      <w:jc w:val="both"/>
    </w:pPr>
    <w:rPr>
      <w:snapToGrid w:val="0"/>
    </w:rPr>
  </w:style>
  <w:style w:type="paragraph" w:customStyle="1" w:styleId="NGTSRequirement">
    <w:name w:val="NGTS Requirement"/>
    <w:basedOn w:val="NGTSNormal"/>
    <w:pPr>
      <w:numPr>
        <w:ilvl w:val="1"/>
        <w:numId w:val="4"/>
      </w:numPr>
      <w:spacing w:after="0"/>
      <w:outlineLvl w:val="1"/>
    </w:pPr>
    <w:rPr>
      <w:b/>
    </w:rPr>
  </w:style>
  <w:style w:type="paragraph" w:customStyle="1" w:styleId="NGTSTest">
    <w:name w:val="NGTS Test"/>
    <w:basedOn w:val="Normal"/>
    <w:next w:val="NGTSRequirement"/>
    <w:pPr>
      <w:numPr>
        <w:numId w:val="6"/>
      </w:numPr>
      <w:spacing w:after="120"/>
    </w:pPr>
    <w:rPr>
      <w:i/>
      <w:snapToGrid w:val="0"/>
    </w:rPr>
  </w:style>
  <w:style w:type="paragraph" w:customStyle="1" w:styleId="NGTSForewordHeading">
    <w:name w:val="NGTS Foreword Heading"/>
    <w:basedOn w:val="NGTSMainHeading"/>
    <w:next w:val="NGTSForeword"/>
    <w:pPr>
      <w:numPr>
        <w:numId w:val="0"/>
      </w:numPr>
    </w:pPr>
  </w:style>
  <w:style w:type="paragraph" w:customStyle="1" w:styleId="NGTSForeword">
    <w:name w:val="NGTS Foreword"/>
    <w:basedOn w:val="Normal"/>
    <w:pPr>
      <w:spacing w:after="120"/>
      <w:jc w:val="both"/>
    </w:pPr>
    <w:rPr>
      <w:i/>
      <w:snapToGrid w:val="0"/>
    </w:rPr>
  </w:style>
  <w:style w:type="paragraph" w:customStyle="1" w:styleId="NGTSInformative">
    <w:name w:val="NGTS Informative"/>
    <w:basedOn w:val="Normal"/>
    <w:next w:val="NGTSRequirement"/>
    <w:pPr>
      <w:numPr>
        <w:numId w:val="5"/>
      </w:numPr>
      <w:spacing w:after="120"/>
    </w:pPr>
    <w:rPr>
      <w:i/>
      <w:snapToGrid w:val="0"/>
    </w:rPr>
  </w:style>
  <w:style w:type="paragraph" w:customStyle="1" w:styleId="NGTSAppendixHeading">
    <w:name w:val="NGTS Appendix Heading"/>
    <w:basedOn w:val="Normal"/>
    <w:next w:val="NGTSAppendix"/>
    <w:pPr>
      <w:numPr>
        <w:numId w:val="7"/>
      </w:numPr>
      <w:spacing w:before="120" w:after="120"/>
    </w:pPr>
    <w:rPr>
      <w:b/>
      <w:caps/>
      <w:snapToGrid w:val="0"/>
      <w:sz w:val="22"/>
    </w:rPr>
  </w:style>
  <w:style w:type="paragraph" w:customStyle="1" w:styleId="NGTSAppendix">
    <w:name w:val="NGTS Appendix"/>
    <w:basedOn w:val="Normal"/>
    <w:rPr>
      <w:snapToGrid w:val="0"/>
    </w:rPr>
  </w:style>
  <w:style w:type="character" w:styleId="PageNumber">
    <w:name w:val="page number"/>
    <w:basedOn w:val="DefaultParagraphFont"/>
  </w:style>
  <w:style w:type="paragraph" w:styleId="BodyTextIndent">
    <w:name w:val="Body Text Indent"/>
    <w:basedOn w:val="Normal"/>
    <w:pPr>
      <w:ind w:left="720"/>
    </w:pPr>
    <w:rPr>
      <w:sz w:val="22"/>
    </w:rPr>
  </w:style>
  <w:style w:type="paragraph" w:styleId="BodyTextIndent2">
    <w:name w:val="Body Text Indent 2"/>
    <w:basedOn w:val="Normal"/>
    <w:pPr>
      <w:ind w:left="720" w:hanging="720"/>
    </w:pPr>
    <w:rPr>
      <w:sz w:val="22"/>
    </w:rPr>
  </w:style>
  <w:style w:type="paragraph" w:styleId="BodyTextIndent3">
    <w:name w:val="Body Text Indent 3"/>
    <w:basedOn w:val="Normal"/>
    <w:pPr>
      <w:ind w:left="709" w:hanging="709"/>
    </w:pPr>
    <w:rPr>
      <w:sz w:val="22"/>
    </w:rPr>
  </w:style>
  <w:style w:type="paragraph" w:customStyle="1" w:styleId="Appendix">
    <w:name w:val="Appendix"/>
    <w:basedOn w:val="Normal"/>
    <w:pPr>
      <w:tabs>
        <w:tab w:val="left" w:pos="0"/>
        <w:tab w:val="center" w:pos="4536"/>
        <w:tab w:val="right" w:pos="8929"/>
      </w:tabs>
      <w:spacing w:after="120"/>
    </w:pPr>
    <w:rPr>
      <w:b/>
      <w:color w:val="000000"/>
    </w:rPr>
  </w:style>
  <w:style w:type="paragraph" w:styleId="Caption">
    <w:name w:val="caption"/>
    <w:basedOn w:val="Normal"/>
    <w:next w:val="Normal"/>
    <w:qFormat/>
    <w:rPr>
      <w:rFonts w:cs="Arial"/>
      <w:b/>
      <w:sz w:val="40"/>
    </w:rPr>
  </w:style>
  <w:style w:type="paragraph" w:customStyle="1" w:styleId="BulletList">
    <w:name w:val="Bullet List"/>
    <w:basedOn w:val="Normal"/>
    <w:pPr>
      <w:widowControl/>
      <w:numPr>
        <w:numId w:val="11"/>
      </w:numPr>
      <w:spacing w:after="120"/>
    </w:pPr>
  </w:style>
  <w:style w:type="character" w:styleId="CommentReference">
    <w:name w:val="annotation reference"/>
    <w:rsid w:val="00F2642F"/>
    <w:rPr>
      <w:sz w:val="16"/>
      <w:szCs w:val="16"/>
    </w:rPr>
  </w:style>
  <w:style w:type="paragraph" w:styleId="CommentText">
    <w:name w:val="annotation text"/>
    <w:basedOn w:val="Normal"/>
    <w:link w:val="CommentTextChar"/>
    <w:rsid w:val="00F2642F"/>
  </w:style>
  <w:style w:type="character" w:customStyle="1" w:styleId="CommentTextChar">
    <w:name w:val="Comment Text Char"/>
    <w:link w:val="CommentText"/>
    <w:rsid w:val="00F2642F"/>
    <w:rPr>
      <w:rFonts w:ascii="Arial" w:hAnsi="Arial"/>
      <w:lang w:eastAsia="en-US"/>
    </w:rPr>
  </w:style>
  <w:style w:type="paragraph" w:styleId="CommentSubject">
    <w:name w:val="annotation subject"/>
    <w:basedOn w:val="CommentText"/>
    <w:next w:val="CommentText"/>
    <w:link w:val="CommentSubjectChar"/>
    <w:rsid w:val="00F2642F"/>
    <w:rPr>
      <w:b/>
      <w:bCs/>
    </w:rPr>
  </w:style>
  <w:style w:type="character" w:customStyle="1" w:styleId="CommentSubjectChar">
    <w:name w:val="Comment Subject Char"/>
    <w:link w:val="CommentSubject"/>
    <w:rsid w:val="00F2642F"/>
    <w:rPr>
      <w:rFonts w:ascii="Arial" w:hAnsi="Arial"/>
      <w:b/>
      <w:bCs/>
      <w:lang w:eastAsia="en-US"/>
    </w:rPr>
  </w:style>
  <w:style w:type="paragraph" w:styleId="Revision">
    <w:name w:val="Revision"/>
    <w:hidden/>
    <w:uiPriority w:val="99"/>
    <w:semiHidden/>
    <w:rsid w:val="00810404"/>
    <w:rPr>
      <w:rFonts w:ascii="Arial" w:hAnsi="Arial"/>
      <w:lang w:eastAsia="en-US"/>
    </w:rPr>
  </w:style>
  <w:style w:type="paragraph" w:customStyle="1" w:styleId="Level1Text">
    <w:name w:val="Level 1 Text"/>
    <w:basedOn w:val="Normal"/>
    <w:link w:val="Level1TextChar"/>
    <w:rsid w:val="002C260A"/>
    <w:pPr>
      <w:keepLines/>
      <w:tabs>
        <w:tab w:val="left" w:pos="1418"/>
      </w:tabs>
      <w:spacing w:after="120" w:line="264" w:lineRule="auto"/>
      <w:ind w:left="1418" w:hanging="1418"/>
      <w:jc w:val="both"/>
    </w:pPr>
    <w:rPr>
      <w:snapToGrid w:val="0"/>
      <w:color w:val="000000"/>
    </w:rPr>
  </w:style>
  <w:style w:type="character" w:customStyle="1" w:styleId="Level1TextChar">
    <w:name w:val="Level 1 Text Char"/>
    <w:link w:val="Level1Text"/>
    <w:locked/>
    <w:rsid w:val="002C260A"/>
    <w:rPr>
      <w:rFonts w:ascii="Arial" w:hAnsi="Arial"/>
      <w:snapToGrid w:val="0"/>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oleObject" Target="embeddings/oleObject2.bin"/><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2.w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1.wmf"/><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oleObject" Target="embeddings/oleObject4.bin"/><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5D48E3-FC3F-4B23-A55F-26AC27A2845E}">
  <ds:schemaRefs>
    <ds:schemaRef ds:uri="http://schemas.microsoft.com/office/2006/metadata/properties"/>
    <ds:schemaRef ds:uri="http://schemas.microsoft.com/office/infopath/2007/PartnerControls"/>
    <ds:schemaRef ds:uri="3f6024f2-ec53-42bf-9fc5-b1e570b27390"/>
    <ds:schemaRef ds:uri="cadce026-d35b-4a62-a2ee-1436bb44fb55"/>
  </ds:schemaRefs>
</ds:datastoreItem>
</file>

<file path=customXml/itemProps2.xml><?xml version="1.0" encoding="utf-8"?>
<ds:datastoreItem xmlns:ds="http://schemas.openxmlformats.org/officeDocument/2006/customXml" ds:itemID="{33433B2E-67FF-491D-AB28-F5D89EA2B667}">
  <ds:schemaRefs>
    <ds:schemaRef ds:uri="http://schemas.openxmlformats.org/officeDocument/2006/bibliography"/>
  </ds:schemaRefs>
</ds:datastoreItem>
</file>

<file path=customXml/itemProps3.xml><?xml version="1.0" encoding="utf-8"?>
<ds:datastoreItem xmlns:ds="http://schemas.openxmlformats.org/officeDocument/2006/customXml" ds:itemID="{8B68C45C-2FF4-4AD7-989A-954749381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ACC993-000A-4618-85AD-71E34B7920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22</Pages>
  <Words>6005</Words>
  <Characters>34235</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1 Introduction</vt:lpstr>
    </vt:vector>
  </TitlesOfParts>
  <Company>NGC</Company>
  <LinksUpToDate>false</LinksUpToDate>
  <CharactersWithSpaces>40160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Introduction</dc:title>
  <dc:subject/>
  <dc:creator>HabberJ</dc:creator>
  <cp:keywords/>
  <cp:lastModifiedBy>Johnson (ESO), Antony</cp:lastModifiedBy>
  <cp:revision>14</cp:revision>
  <cp:lastPrinted>2019-04-01T11:28:00Z</cp:lastPrinted>
  <dcterms:created xsi:type="dcterms:W3CDTF">2023-05-19T08:20:00Z</dcterms:created>
  <dcterms:modified xsi:type="dcterms:W3CDTF">2023-05-19T08:45:00Z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0x0101005E7558B389E4AA41BCC49771F5D910C9</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ies>
</file>